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DACAE">
      <w:pPr>
        <w:spacing w:line="520" w:lineRule="exact"/>
        <w:jc w:val="center"/>
        <w:rPr>
          <w:ins w:id="0" w:author="张帆" w:date="2023-12-26T17:19:00Z"/>
          <w:rStyle w:val="6"/>
          <w:rFonts w:hint="eastAsia" w:cs="Times New Roman"/>
          <w:lang w:val="en-US" w:eastAsia="zh-CN"/>
        </w:rPr>
      </w:pPr>
      <w:ins w:id="1" w:author="张帆" w:date="2023-12-26T17:19:00Z">
        <w:r>
          <w:rPr>
            <w:rStyle w:val="6"/>
            <w:rFonts w:hint="eastAsia" w:ascii="Times New Roman" w:hAnsi="Times New Roman" w:cs="Times New Roman"/>
            <w:lang w:val="en-US" w:eastAsia="zh-CN"/>
          </w:rPr>
          <w:t>社会保险费限期缴纳名册</w:t>
        </w:r>
      </w:ins>
    </w:p>
    <w:p w14:paraId="4A713627">
      <w:pPr>
        <w:spacing w:line="380" w:lineRule="exact"/>
        <w:jc w:val="center"/>
        <w:rPr>
          <w:ins w:id="2" w:author="张帆" w:date="2023-12-26T17:19:00Z"/>
          <w:rFonts w:hint="eastAsia" w:ascii="宋体" w:hAnsi="宋体" w:eastAsia="宋体"/>
          <w:szCs w:val="21"/>
          <w:lang w:eastAsia="zh-CN"/>
        </w:rPr>
      </w:pPr>
    </w:p>
    <w:p w14:paraId="794661B0">
      <w:pPr>
        <w:spacing w:line="380" w:lineRule="exact"/>
        <w:jc w:val="center"/>
        <w:rPr>
          <w:ins w:id="3" w:author="刘岩军" w:date="2023-12-26T22:33:00Z"/>
          <w:rFonts w:hint="eastAsia" w:ascii="宋体" w:hAnsi="宋体" w:eastAsia="宋体"/>
          <w:szCs w:val="21"/>
          <w:lang w:val="en-US" w:eastAsia="zh-CN"/>
        </w:rPr>
      </w:pPr>
      <w:ins w:id="4" w:author="张帆" w:date="2023-12-26T17:19:00Z">
        <w:r>
          <w:rPr>
            <w:rFonts w:hint="eastAsia" w:ascii="宋体" w:hAnsi="宋体" w:eastAsia="宋体"/>
            <w:szCs w:val="21"/>
            <w:lang w:eastAsia="zh-CN"/>
          </w:rPr>
          <w:t>《</w:t>
        </w:r>
      </w:ins>
      <w:ins w:id="5" w:author="张帆" w:date="2023-12-26T17:19:00Z">
        <w:del w:id="6" w:author="刘岩军" w:date="2023-12-26T22:30:00Z">
          <w:r>
            <w:rPr>
              <w:rFonts w:hint="eastAsia" w:ascii="宋体" w:hAnsi="宋体" w:eastAsia="宋体"/>
              <w:szCs w:val="21"/>
              <w:lang w:val="en-US" w:eastAsia="zh-CN"/>
            </w:rPr>
            <w:delText>xxx税务局xxx</w:delText>
          </w:r>
        </w:del>
      </w:ins>
      <w:ins w:id="7" w:author="张帆" w:date="2023-12-26T17:19:00Z">
        <w:del w:id="8" w:author="刘岩军" w:date="2023-12-26T22:30:00Z">
          <w:r>
            <w:rPr>
              <w:rFonts w:hint="eastAsia" w:ascii="宋体" w:hAnsi="宋体"/>
              <w:szCs w:val="21"/>
              <w:lang w:val="en-US" w:eastAsia="zh-CN"/>
            </w:rPr>
            <w:delText>所</w:delText>
          </w:r>
        </w:del>
      </w:ins>
      <w:ins w:id="9" w:author="张帆" w:date="2023-12-26T17:19:00Z">
        <w:r>
          <w:rPr>
            <w:rFonts w:hint="eastAsia" w:ascii="宋体" w:hAnsi="宋体" w:eastAsia="宋体"/>
            <w:szCs w:val="21"/>
            <w:lang w:val="en-US" w:eastAsia="zh-CN"/>
          </w:rPr>
          <w:t>社会保险费限期缴纳</w:t>
        </w:r>
      </w:ins>
      <w:ins w:id="10" w:author="张帆" w:date="2023-12-26T17:19:00Z">
        <w:r>
          <w:rPr>
            <w:rFonts w:hint="eastAsia" w:ascii="宋体" w:hAnsi="宋体" w:eastAsia="宋体"/>
            <w:szCs w:val="21"/>
          </w:rPr>
          <w:t>通知书》：</w:t>
        </w:r>
      </w:ins>
      <w:ins w:id="11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u w:val="none"/>
            <w:lang w:val="en-US" w:eastAsia="zh-CN"/>
            <w:rPrChange w:id="12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  <w:u w:val="none"/>
                <w:lang w:val="en-US" w:eastAsia="zh-CN"/>
              </w:rPr>
            </w:rPrChange>
          </w:rPr>
          <w:t>津</w:t>
        </w:r>
      </w:ins>
      <w:r>
        <w:rPr>
          <w:rFonts w:hint="eastAsia" w:ascii="宋体" w:hAnsi="宋体" w:eastAsia="宋体"/>
          <w:szCs w:val="21"/>
          <w:lang w:val="en-US" w:eastAsia="zh-CN"/>
        </w:rPr>
        <w:t>开</w:t>
      </w:r>
      <w:ins w:id="13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rPrChange w:id="14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</w:rPr>
            </w:rPrChange>
          </w:rPr>
          <w:t>税</w:t>
        </w:r>
      </w:ins>
      <w:r>
        <w:rPr>
          <w:rFonts w:hint="eastAsia" w:ascii="宋体" w:hAnsi="宋体" w:eastAsia="宋体"/>
          <w:szCs w:val="21"/>
          <w:lang w:val="en-US" w:eastAsia="zh-CN"/>
        </w:rPr>
        <w:t>鼓</w:t>
      </w:r>
      <w:ins w:id="15" w:author="张帆" w:date="2023-12-26T17:19:00Z">
        <w:r>
          <w:rPr>
            <w:rFonts w:hint="eastAsia" w:ascii="宋体" w:hAnsi="宋体" w:eastAsia="宋体" w:cs="Times New Roman"/>
            <w:b w:val="0"/>
            <w:bCs w:val="0"/>
            <w:spacing w:val="0"/>
            <w:sz w:val="21"/>
            <w:szCs w:val="21"/>
            <w:u w:val="none"/>
            <w:lang w:val="en-US" w:eastAsia="zh-CN"/>
            <w:rPrChange w:id="16" w:author="刘岩军" w:date="2023-12-26T22:57:00Z">
              <w:rPr>
                <w:rFonts w:hint="eastAsia" w:ascii="仿宋_GB2312" w:hAnsi="仿宋_GB2312" w:eastAsia="仿宋_GB2312" w:cs="仿宋_GB2312"/>
                <w:b w:val="0"/>
                <w:bCs/>
                <w:spacing w:val="20"/>
                <w:sz w:val="24"/>
                <w:u w:val="none"/>
                <w:lang w:val="en-US" w:eastAsia="zh-CN"/>
              </w:rPr>
            </w:rPrChange>
          </w:rPr>
          <w:t>费</w:t>
        </w:r>
      </w:ins>
      <w:ins w:id="17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lang w:eastAsia="zh-CN"/>
            <w:rPrChange w:id="18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  <w:lang w:eastAsia="zh-CN"/>
              </w:rPr>
            </w:rPrChange>
          </w:rPr>
          <w:t>限缴通</w:t>
        </w:r>
      </w:ins>
      <w:ins w:id="19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0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〔</w:t>
        </w:r>
      </w:ins>
      <w:r>
        <w:rPr>
          <w:rFonts w:hint="eastAsia" w:ascii="宋体" w:hAnsi="宋体" w:eastAsia="宋体"/>
          <w:szCs w:val="21"/>
          <w:lang w:val="en-US" w:eastAsia="zh-CN"/>
        </w:rPr>
        <w:t>2024</w:t>
      </w:r>
      <w:ins w:id="21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2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〕</w:t>
        </w:r>
      </w:ins>
      <w:r>
        <w:rPr>
          <w:rFonts w:hint="eastAsia" w:ascii="宋体" w:hAnsi="宋体" w:eastAsia="宋体"/>
          <w:szCs w:val="21"/>
          <w:lang w:val="en-US" w:eastAsia="zh-CN"/>
        </w:rPr>
        <w:t>3</w:t>
      </w:r>
      <w:ins w:id="23" w:author="张帆" w:date="2023-12-26T17:19:00Z">
        <w:r>
          <w:rPr>
            <w:rFonts w:hint="eastAsia" w:ascii="宋体" w:hAnsi="宋体" w:eastAsia="宋体"/>
            <w:b w:val="0"/>
            <w:bCs w:val="0"/>
            <w:spacing w:val="0"/>
            <w:sz w:val="21"/>
            <w:szCs w:val="21"/>
            <w:rPrChange w:id="24" w:author="刘岩军" w:date="2023-12-26T22:57:00Z">
              <w:rPr>
                <w:rFonts w:hint="eastAsia" w:ascii="楷体_GB2312" w:hAnsi="宋体" w:eastAsia="楷体_GB2312"/>
                <w:b w:val="0"/>
                <w:bCs/>
                <w:spacing w:val="20"/>
                <w:sz w:val="24"/>
              </w:rPr>
            </w:rPrChange>
          </w:rPr>
          <w:t>号</w:t>
        </w:r>
      </w:ins>
    </w:p>
    <w:p w14:paraId="58B2D403">
      <w:pPr>
        <w:pStyle w:val="3"/>
        <w:ind w:firstLine="210" w:firstLineChars="100"/>
        <w:jc w:val="left"/>
        <w:rPr>
          <w:ins w:id="26" w:author="张帆" w:date="2023-12-26T17:19:00Z"/>
          <w:del w:id="27" w:author="刘岩军" w:date="2023-12-27T10:01:00Z"/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PrChange w:id="25" w:author="刘岩军" w:date="2023-12-26T22:34:00Z">
          <w:pPr>
            <w:pStyle w:val="3"/>
          </w:pPr>
        </w:pPrChange>
      </w:pPr>
    </w:p>
    <w:p w14:paraId="6D53B687">
      <w:pPr>
        <w:spacing w:line="380" w:lineRule="exact"/>
        <w:ind w:left="-525" w:leftChars="-250" w:firstLine="210" w:firstLineChars="100"/>
        <w:jc w:val="left"/>
        <w:rPr>
          <w:ins w:id="29" w:author="张帆" w:date="2023-12-26T17:19:00Z"/>
          <w:del w:id="30" w:author="刘岩军" w:date="2023-12-27T10:01:00Z"/>
          <w:rFonts w:hint="eastAsia" w:ascii="Calibri" w:hAnsi="Calibri"/>
          <w:bCs w:val="0"/>
          <w:kern w:val="2"/>
          <w:sz w:val="21"/>
          <w:szCs w:val="21"/>
          <w:rPrChange w:id="31" w:author="刘岩军" w:date="2023-12-26T22:31:00Z">
            <w:rPr>
              <w:ins w:id="32" w:author="张帆" w:date="2023-12-26T17:19:00Z"/>
              <w:del w:id="33" w:author="刘岩军" w:date="2023-12-27T10:01:00Z"/>
              <w:rFonts w:ascii="宋体" w:hAnsi="宋体"/>
              <w:bCs/>
              <w:kern w:val="0"/>
              <w:sz w:val="32"/>
              <w:szCs w:val="32"/>
            </w:rPr>
          </w:rPrChange>
        </w:rPr>
        <w:pPrChange w:id="28" w:author="刘岩军" w:date="2023-12-26T22:34:00Z">
          <w:pPr>
            <w:spacing w:line="280" w:lineRule="exact"/>
            <w:ind w:firstLine="800" w:firstLineChars="250"/>
            <w:jc w:val="left"/>
          </w:pPr>
        </w:pPrChange>
      </w:pPr>
    </w:p>
    <w:p w14:paraId="50FC281E">
      <w:pPr>
        <w:spacing w:line="380" w:lineRule="exact"/>
        <w:ind w:left="-525" w:leftChars="-250" w:right="-210" w:rightChars="-100" w:firstLine="210" w:firstLineChars="100"/>
        <w:jc w:val="left"/>
        <w:rPr>
          <w:ins w:id="35" w:author="张帆" w:date="2023-12-26T17:19:00Z"/>
          <w:rStyle w:val="6"/>
          <w:rFonts w:hint="eastAsia" w:ascii="宋体" w:hAnsi="宋体" w:eastAsia="宋体" w:cs="Times New Roman"/>
          <w:kern w:val="2"/>
          <w:sz w:val="21"/>
          <w:szCs w:val="21"/>
          <w:lang w:val="en-US" w:eastAsia="zh-CN"/>
          <w:rPrChange w:id="36" w:author="刘岩军" w:date="2023-12-26T22:31:00Z">
            <w:rPr>
              <w:ins w:id="37" w:author="张帆" w:date="2023-12-26T17:19:00Z"/>
              <w:rStyle w:val="6"/>
              <w:rFonts w:hint="eastAsia" w:cs="Times New Roman"/>
              <w:lang w:val="en-US" w:eastAsia="zh-CN"/>
            </w:rPr>
          </w:rPrChange>
        </w:rPr>
        <w:pPrChange w:id="34" w:author="刘岩军" w:date="2023-12-26T22:34:00Z">
          <w:pPr>
            <w:spacing w:line="460" w:lineRule="exact"/>
            <w:ind w:firstLine="240" w:firstLineChars="100"/>
            <w:jc w:val="left"/>
          </w:pPr>
        </w:pPrChange>
      </w:pPr>
      <w:ins w:id="38" w:author="张帆" w:date="2023-12-26T17:19:00Z">
        <w:del w:id="39" w:author="刘岩军" w:date="2023-12-27T10:01:00Z">
          <w:r>
            <w:rPr>
              <w:rFonts w:hint="eastAsia" w:ascii="宋体" w:hAnsi="宋体" w:eastAsia="宋体"/>
              <w:bCs w:val="0"/>
              <w:kern w:val="2"/>
              <w:sz w:val="21"/>
              <w:szCs w:val="21"/>
              <w:lang w:eastAsia="zh-CN"/>
              <w:rPrChange w:id="40" w:author="刘岩军" w:date="2023-12-26T22:31:00Z">
                <w:rPr>
                  <w:rFonts w:hint="eastAsia" w:ascii="仿宋" w:hAnsi="仿宋" w:eastAsia="仿宋"/>
                  <w:bCs/>
                  <w:kern w:val="0"/>
                  <w:sz w:val="24"/>
                  <w:szCs w:val="24"/>
                  <w:lang w:eastAsia="zh-CN"/>
                </w:rPr>
              </w:rPrChange>
            </w:rPr>
            <w:delText>用人</w:delText>
          </w:r>
        </w:del>
      </w:ins>
      <w:ins w:id="41" w:author="刘岩军" w:date="2023-12-27T10:01:00Z">
        <w:r>
          <w:rPr>
            <w:rFonts w:hint="eastAsia" w:ascii="Calibri" w:hAnsi="Calibri" w:eastAsia="宋体" w:cs="Times New Roman"/>
            <w:kern w:val="2"/>
            <w:sz w:val="21"/>
            <w:szCs w:val="22"/>
            <w:lang w:val="en-US" w:eastAsia="zh-CN" w:bidi="ar-SA"/>
          </w:rPr>
          <w:t>缴费</w:t>
        </w:r>
      </w:ins>
      <w:ins w:id="42" w:author="张帆" w:date="2023-12-26T17:19:00Z">
        <w:r>
          <w:rPr>
            <w:rFonts w:hint="eastAsia" w:ascii="宋体" w:hAnsi="宋体" w:eastAsia="宋体"/>
            <w:bCs w:val="0"/>
            <w:kern w:val="2"/>
            <w:sz w:val="21"/>
            <w:szCs w:val="21"/>
            <w:rPrChange w:id="43" w:author="刘岩军" w:date="2023-12-26T22:31:00Z"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rPrChange>
          </w:rPr>
          <w:t>单位名称</w:t>
        </w:r>
      </w:ins>
      <w:ins w:id="44" w:author="张帆" w:date="2023-12-26T17:19:00Z">
        <w:r>
          <w:rPr>
            <w:rFonts w:hint="eastAsia" w:ascii="宋体" w:hAnsi="宋体" w:eastAsia="宋体"/>
            <w:sz w:val="21"/>
            <w:szCs w:val="21"/>
            <w:rPrChange w:id="45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:   </w:t>
        </w:r>
      </w:ins>
      <w:r>
        <w:rPr>
          <w:rFonts w:hint="eastAsia" w:ascii="宋体" w:hAnsi="宋体" w:eastAsia="宋体" w:cs="Times New Roman"/>
          <w:bCs w:val="0"/>
          <w:kern w:val="2"/>
          <w:sz w:val="21"/>
          <w:szCs w:val="21"/>
          <w:lang w:val="en-US" w:eastAsia="zh-CN" w:bidi="ar-SA"/>
        </w:rPr>
        <w:t>咨信（天津）企业管理咨询有限公司</w:t>
      </w:r>
      <w:ins w:id="46" w:author="张帆" w:date="2023-12-26T17:19:00Z">
        <w:r>
          <w:rPr>
            <w:rFonts w:hint="eastAsia" w:ascii="宋体" w:hAnsi="宋体" w:eastAsia="宋体"/>
            <w:sz w:val="21"/>
            <w:szCs w:val="21"/>
            <w:rPrChange w:id="47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   </w:t>
        </w:r>
      </w:ins>
      <w:ins w:id="48" w:author="张帆" w:date="2023-12-26T17:19:00Z">
        <w:del w:id="49" w:author="刘岩军" w:date="2023-12-26T22:33:00Z">
          <w:r>
            <w:rPr>
              <w:rFonts w:hint="eastAsia" w:ascii="宋体" w:hAnsi="宋体" w:eastAsia="宋体"/>
              <w:sz w:val="21"/>
              <w:szCs w:val="21"/>
              <w:rPrChange w:id="50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1" w:author="张帆" w:date="2023-12-26T17:19:00Z">
        <w:r>
          <w:rPr>
            <w:rFonts w:hint="eastAsia" w:ascii="宋体" w:hAnsi="宋体" w:eastAsia="宋体"/>
            <w:sz w:val="21"/>
            <w:szCs w:val="21"/>
            <w:rPrChange w:id="52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  </w:t>
        </w:r>
      </w:ins>
      <w:ins w:id="53" w:author="张帆" w:date="2023-12-26T17:19:00Z">
        <w:del w:id="54" w:author="刘岩军" w:date="2023-12-26T22:34:00Z">
          <w:r>
            <w:rPr>
              <w:rFonts w:hint="eastAsia" w:ascii="宋体" w:hAnsi="宋体" w:eastAsia="宋体"/>
              <w:sz w:val="21"/>
              <w:szCs w:val="21"/>
              <w:rPrChange w:id="55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6" w:author="张帆" w:date="2023-12-26T17:19:00Z">
        <w:del w:id="57" w:author="刘岩军" w:date="2023-12-26T22:34:00Z">
          <w:r>
            <w:rPr>
              <w:rFonts w:hint="eastAsia" w:ascii="宋体" w:hAnsi="宋体" w:eastAsia="宋体"/>
              <w:sz w:val="21"/>
              <w:szCs w:val="21"/>
              <w:rPrChange w:id="58" w:author="刘岩军" w:date="2023-12-26T22:31:00Z">
                <w:rPr>
                  <w:rFonts w:hint="eastAsia" w:ascii="仿宋" w:hAnsi="仿宋" w:eastAsia="仿宋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9" w:author="张帆" w:date="2023-12-26T17:19:00Z">
        <w:r>
          <w:rPr>
            <w:rFonts w:hint="eastAsia" w:ascii="宋体" w:hAnsi="宋体" w:eastAsia="宋体"/>
            <w:sz w:val="21"/>
            <w:szCs w:val="21"/>
            <w:rPrChange w:id="60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</w:t>
        </w:r>
      </w:ins>
      <w:ins w:id="61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62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 </w:t>
        </w:r>
      </w:ins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2024</w:t>
      </w:r>
      <w:ins w:id="63" w:author="张帆" w:date="2023-12-26T17:19:00Z">
        <w:r>
          <w:rPr>
            <w:rFonts w:hint="eastAsia" w:ascii="宋体" w:hAnsi="宋体" w:eastAsia="宋体"/>
            <w:sz w:val="21"/>
            <w:szCs w:val="21"/>
            <w:rPrChange w:id="64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  <w:ins w:id="65" w:author="张帆" w:date="2023-12-26T17:19:00Z">
        <w:r>
          <w:rPr>
            <w:rFonts w:hint="eastAsia" w:ascii="宋体" w:hAnsi="宋体" w:eastAsia="宋体"/>
            <w:sz w:val="21"/>
            <w:szCs w:val="21"/>
            <w:rPrChange w:id="66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年 </w:t>
        </w:r>
      </w:ins>
      <w:r>
        <w:rPr>
          <w:rFonts w:hint="eastAsia" w:ascii="宋体" w:hAnsi="宋体" w:eastAsia="宋体"/>
          <w:sz w:val="21"/>
          <w:szCs w:val="21"/>
          <w:lang w:val="en-US" w:eastAsia="zh-CN"/>
        </w:rPr>
        <w:t>6</w:t>
      </w:r>
      <w:ins w:id="67" w:author="张帆" w:date="2023-12-26T17:19:00Z">
        <w:r>
          <w:rPr>
            <w:rFonts w:hint="eastAsia" w:ascii="宋体" w:hAnsi="宋体" w:eastAsia="宋体"/>
            <w:sz w:val="21"/>
            <w:szCs w:val="21"/>
            <w:rPrChange w:id="68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月</w:t>
        </w:r>
      </w:ins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ins w:id="69" w:author="张帆" w:date="2023-12-26T17:19:00Z">
        <w:r>
          <w:rPr>
            <w:rFonts w:hint="eastAsia" w:ascii="宋体" w:hAnsi="宋体" w:eastAsia="宋体"/>
            <w:sz w:val="21"/>
            <w:szCs w:val="21"/>
            <w:rPrChange w:id="70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>日</w:t>
        </w:r>
      </w:ins>
      <w:ins w:id="71" w:author="张帆" w:date="2023-12-26T17:19:00Z">
        <w:r>
          <w:rPr>
            <w:rFonts w:hint="eastAsia" w:ascii="宋体" w:hAnsi="宋体" w:eastAsia="宋体"/>
            <w:sz w:val="21"/>
            <w:szCs w:val="21"/>
            <w:rPrChange w:id="72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   </w:t>
        </w:r>
      </w:ins>
      <w:ins w:id="73" w:author="张帆" w:date="2023-12-26T17:19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74" w:author="刘岩军" w:date="2023-12-26T22:31:00Z"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rPrChange>
          </w:rPr>
          <w:t xml:space="preserve">     </w:t>
        </w:r>
      </w:ins>
      <w:ins w:id="75" w:author="张帆" w:date="2023-12-26T17:19:00Z">
        <w:del w:id="76" w:author="刘岩军" w:date="2023-12-26T22:28:00Z">
          <w:r>
            <w:rPr>
              <w:rFonts w:hint="eastAsia" w:ascii="宋体" w:hAnsi="宋体" w:eastAsia="宋体"/>
              <w:sz w:val="21"/>
              <w:szCs w:val="21"/>
              <w:lang w:val="en-US" w:eastAsia="zh-CN"/>
              <w:rPrChange w:id="77" w:author="刘岩军" w:date="2023-12-26T22:31:00Z">
                <w:rPr>
                  <w:rFonts w:hint="eastAsia" w:ascii="仿宋" w:hAnsi="仿宋" w:eastAsia="仿宋"/>
                  <w:sz w:val="24"/>
                  <w:szCs w:val="24"/>
                  <w:lang w:val="en-US" w:eastAsia="zh-CN"/>
                </w:rPr>
              </w:rPrChange>
            </w:rPr>
            <w:delText xml:space="preserve"> </w:delText>
          </w:r>
        </w:del>
      </w:ins>
      <w:ins w:id="78" w:author="张帆" w:date="2023-12-26T17:19:00Z">
        <w:del w:id="79" w:author="刘岩军" w:date="2023-12-26T22:28:00Z">
          <w:r>
            <w:rPr>
              <w:rFonts w:hint="eastAsia" w:ascii="宋体" w:hAnsi="宋体" w:eastAsia="宋体"/>
              <w:sz w:val="21"/>
              <w:szCs w:val="21"/>
              <w:lang w:val="en-US" w:eastAsia="zh-CN"/>
              <w:rPrChange w:id="80" w:author="刘岩军" w:date="2023-12-26T22:31:00Z">
                <w:rPr>
                  <w:rFonts w:hint="eastAsia" w:ascii="仿宋" w:hAnsi="仿宋" w:eastAsia="仿宋"/>
                  <w:sz w:val="24"/>
                  <w:szCs w:val="24"/>
                  <w:lang w:val="en-US" w:eastAsia="zh-CN"/>
                </w:rPr>
              </w:rPrChange>
            </w:rPr>
            <w:delText xml:space="preserve"> </w:delText>
          </w:r>
        </w:del>
      </w:ins>
      <w:ins w:id="81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2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</w:t>
        </w:r>
      </w:ins>
      <w:ins w:id="83" w:author="刘岩军" w:date="2023-12-26T22:11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4" w:author="刘岩军" w:date="2023-12-26T22:31:00Z"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</w:rPrChange>
          </w:rPr>
          <w:t xml:space="preserve">  </w:t>
        </w:r>
      </w:ins>
      <w:ins w:id="85" w:author="刘岩军" w:date="2023-12-26T22:33:00Z">
        <w:r>
          <w:rPr>
            <w:rFonts w:hint="eastAsia" w:ascii="宋体" w:hAnsi="宋体" w:eastAsia="宋体" w:cs="Times New Roman"/>
            <w:kern w:val="2"/>
            <w:sz w:val="21"/>
            <w:szCs w:val="21"/>
            <w:lang w:val="en-US" w:eastAsia="zh-CN" w:bidi="ar-SA"/>
          </w:rPr>
          <w:t xml:space="preserve">            </w:t>
        </w:r>
      </w:ins>
      <w:ins w:id="86" w:author="张帆" w:date="2023-12-26T17:19:00Z">
        <w:r>
          <w:rPr>
            <w:rFonts w:hint="eastAsia" w:ascii="宋体" w:hAnsi="宋体" w:eastAsia="宋体"/>
            <w:sz w:val="21"/>
            <w:szCs w:val="21"/>
            <w:lang w:val="en-US" w:eastAsia="zh-CN"/>
            <w:rPrChange w:id="87" w:author="刘岩军" w:date="2023-12-26T22:31:00Z"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rPrChange>
          </w:rPr>
          <w:t xml:space="preserve">    </w:t>
        </w:r>
      </w:ins>
      <w:ins w:id="88" w:author="张帆" w:date="2023-12-26T17:19:00Z">
        <w:r>
          <w:rPr>
            <w:rFonts w:hint="eastAsia" w:ascii="宋体" w:hAnsi="宋体" w:eastAsia="宋体"/>
            <w:sz w:val="21"/>
            <w:szCs w:val="21"/>
            <w:rPrChange w:id="89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  <w:ins w:id="90" w:author="刘岩军" w:date="2023-12-26T22:31:00Z">
        <w:r>
          <w:rPr>
            <w:rFonts w:hint="eastAsia" w:ascii="宋体" w:hAnsi="宋体" w:eastAsia="宋体"/>
            <w:sz w:val="21"/>
            <w:szCs w:val="22"/>
            <w:lang w:val="en-US" w:eastAsia="zh-CN"/>
            <w:rPrChange w:id="91" w:author="刘岩军" w:date="2023-12-26T22:31:00Z"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rPrChange>
          </w:rPr>
          <w:t xml:space="preserve">  </w:t>
        </w:r>
      </w:ins>
      <w:ins w:id="92" w:author="刘岩军" w:date="2023-12-26T22:33:00Z">
        <w:r>
          <w:rPr>
            <w:rFonts w:hint="eastAsia" w:ascii="宋体" w:hAnsi="宋体" w:eastAsia="宋体" w:cs="Times New Roman"/>
            <w:kern w:val="2"/>
            <w:sz w:val="21"/>
            <w:szCs w:val="21"/>
            <w:lang w:val="en-US" w:eastAsia="zh-CN" w:bidi="ar-SA"/>
          </w:rPr>
          <w:t xml:space="preserve"> </w:t>
        </w:r>
      </w:ins>
      <w:ins w:id="93" w:author="刘岩军" w:date="2023-12-26T22:34:00Z">
        <w:r>
          <w:rPr>
            <w:rFonts w:hint="eastAsia" w:ascii="宋体" w:hAnsi="宋体" w:eastAsia="宋体" w:cs="Times New Roman"/>
            <w:kern w:val="2"/>
            <w:sz w:val="21"/>
            <w:szCs w:val="21"/>
            <w:lang w:val="en-US" w:eastAsia="zh-CN" w:bidi="ar-SA"/>
          </w:rPr>
          <w:t xml:space="preserve">  </w:t>
        </w:r>
      </w:ins>
      <w:ins w:id="94" w:author="刘岩军" w:date="2023-12-26T22:33:00Z">
        <w:r>
          <w:rPr>
            <w:rFonts w:hint="eastAsia" w:ascii="宋体" w:hAnsi="宋体" w:eastAsia="宋体" w:cs="Times New Roman"/>
            <w:kern w:val="2"/>
            <w:sz w:val="21"/>
            <w:szCs w:val="21"/>
            <w:lang w:val="en-US" w:eastAsia="zh-CN" w:bidi="ar-SA"/>
          </w:rPr>
          <w:t xml:space="preserve"> </w:t>
        </w:r>
      </w:ins>
      <w:ins w:id="95" w:author="张帆" w:date="2023-12-26T17:19:00Z">
        <w:r>
          <w:rPr>
            <w:rFonts w:hint="eastAsia" w:ascii="宋体" w:hAnsi="宋体" w:eastAsia="宋体"/>
            <w:sz w:val="21"/>
            <w:szCs w:val="21"/>
            <w:rPrChange w:id="96" w:author="刘岩军" w:date="2023-12-26T22:31:00Z">
              <w:rPr>
                <w:rFonts w:hint="eastAsia" w:ascii="仿宋" w:hAnsi="仿宋" w:eastAsia="仿宋"/>
                <w:sz w:val="24"/>
                <w:szCs w:val="24"/>
              </w:rPr>
            </w:rPrChange>
          </w:rPr>
          <w:t xml:space="preserve"> </w:t>
        </w:r>
      </w:ins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97" w:author="刘岩军" w:date="2023-12-26T22:40:00Z">
          <w:tblPr>
            <w:tblStyle w:val="4"/>
            <w:tblW w:w="4998" w:type="pct"/>
            <w:jc w:val="center"/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  <w:tblGridChange w:id="98">
          <w:tblGrid>
            <w:gridCol w:w="258"/>
            <w:gridCol w:w="556"/>
            <w:gridCol w:w="882"/>
            <w:gridCol w:w="685"/>
            <w:gridCol w:w="617"/>
            <w:gridCol w:w="781"/>
            <w:gridCol w:w="633"/>
            <w:gridCol w:w="585"/>
          </w:tblGrid>
        </w:tblGridChange>
      </w:tblGrid>
      <w:tr w14:paraId="277E03F3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00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99" w:author="张帆" w:date="2023-12-26T17:19:00Z"/>
          <w:trPrChange w:id="100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01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85A6F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02" w:author="张帆" w:date="2023-12-26T17:19:00Z"/>
                <w:del w:id="103" w:author="刘岩军" w:date="2023-12-26T22:31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04" w:author="刘岩军" w:date="2023-12-26T22:38:00Z">
                  <w:rPr>
                    <w:ins w:id="105" w:author="张帆" w:date="2023-12-26T17:19:00Z"/>
                    <w:del w:id="106" w:author="刘岩军" w:date="2023-12-26T22:31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07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08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序</w:t>
              </w:r>
            </w:ins>
          </w:p>
          <w:p w14:paraId="231C56A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09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10" w:author="刘岩军" w:date="2023-12-26T22:38:00Z">
                  <w:rPr>
                    <w:ins w:id="111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12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13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号</w:t>
              </w:r>
            </w:ins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1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BFB876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15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16" w:author="刘岩军" w:date="2023-12-26T22:38:00Z">
                  <w:rPr>
                    <w:ins w:id="117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18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19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缴费人</w:t>
              </w:r>
            </w:ins>
          </w:p>
          <w:p w14:paraId="42E8456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20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21" w:author="刘岩军" w:date="2023-12-26T22:38:00Z">
                  <w:rPr>
                    <w:ins w:id="122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23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24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员姓名</w:t>
              </w:r>
            </w:ins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25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C357C9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26" w:author="张帆" w:date="2023-12-26T17:19:00Z"/>
                <w:del w:id="127" w:author="刘岩军" w:date="2023-12-26T22:37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28" w:author="刘岩军" w:date="2023-12-26T22:38:00Z">
                  <w:rPr>
                    <w:ins w:id="129" w:author="张帆" w:date="2023-12-26T17:19:00Z"/>
                    <w:del w:id="130" w:author="刘岩军" w:date="2023-12-26T22:37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31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32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缴费人员</w:t>
              </w:r>
            </w:ins>
          </w:p>
          <w:p w14:paraId="3AD4AEA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33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34" w:author="刘岩军" w:date="2023-12-26T22:38:00Z">
                  <w:rPr>
                    <w:ins w:id="135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36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37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身份证号码</w:t>
              </w:r>
            </w:ins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3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A9E98D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39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40" w:author="刘岩军" w:date="2023-12-26T22:38:00Z">
                  <w:rPr>
                    <w:ins w:id="141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42" w:author="张帆" w:date="2023-12-26T17:19:00Z">
              <w:del w:id="143" w:author="刘岩军" w:date="2023-12-26T23:16:00Z">
                <w:r>
                  <w:rPr>
                    <w:rFonts w:hint="eastAsia" w:ascii="宋体" w:hAnsi="宋体" w:eastAsia="宋体" w:cs="宋体"/>
                    <w:bCs/>
                    <w:kern w:val="0"/>
                    <w:sz w:val="20"/>
                    <w:szCs w:val="20"/>
                    <w:rPrChange w:id="144" w:author="刘岩军" w:date="2023-12-26T22:38:00Z">
                      <w:rPr>
                        <w:rFonts w:hint="eastAsia" w:ascii="仿宋" w:hAnsi="仿宋" w:eastAsia="仿宋"/>
                        <w:bCs/>
                        <w:kern w:val="0"/>
                        <w:sz w:val="24"/>
                        <w:szCs w:val="24"/>
                      </w:rPr>
                    </w:rPrChange>
                  </w:rPr>
                  <w:delText>补缴时间</w:delText>
                </w:r>
              </w:del>
            </w:ins>
            <w:ins w:id="145" w:author="刘岩军" w:date="2023-12-26T23:16:00Z">
              <w:r>
                <w:rPr>
                  <w:rFonts w:hint="eastAsia" w:ascii="宋体" w:hAnsi="宋体" w:cs="宋体"/>
                  <w:bCs/>
                  <w:kern w:val="0"/>
                  <w:sz w:val="20"/>
                  <w:szCs w:val="20"/>
                  <w:lang w:eastAsia="zh-CN"/>
                </w:rPr>
                <w:t>费</w:t>
              </w:r>
              <w:bookmarkStart w:id="0" w:name="_GoBack"/>
              <w:bookmarkEnd w:id="0"/>
              <w:r>
                <w:rPr>
                  <w:rFonts w:hint="eastAsia" w:ascii="宋体" w:hAnsi="宋体" w:cs="宋体"/>
                  <w:bCs/>
                  <w:kern w:val="0"/>
                  <w:sz w:val="20"/>
                  <w:szCs w:val="20"/>
                  <w:lang w:eastAsia="zh-CN"/>
                </w:rPr>
                <w:t>款所属期</w:t>
              </w:r>
            </w:ins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4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C2BDE5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47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48" w:author="刘岩军" w:date="2023-12-26T22:38:00Z">
                  <w:rPr>
                    <w:ins w:id="149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50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51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缴费工资</w:t>
              </w:r>
            </w:ins>
          </w:p>
          <w:p w14:paraId="514C5CA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52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53" w:author="刘岩军" w:date="2023-12-26T22:38:00Z">
                  <w:rPr>
                    <w:ins w:id="154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55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56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57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8DE9B4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58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59" w:author="刘岩军" w:date="2023-12-26T22:38:00Z">
                  <w:rPr>
                    <w:ins w:id="160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61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62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应缴费</w:t>
              </w:r>
            </w:ins>
            <w:ins w:id="163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64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基数</w:t>
              </w:r>
            </w:ins>
          </w:p>
          <w:p w14:paraId="1D54FE6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65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66" w:author="刘岩军" w:date="2023-12-26T22:38:00Z">
                  <w:rPr>
                    <w:ins w:id="167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68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69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70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40291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171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72" w:author="刘岩军" w:date="2023-12-26T22:38:00Z">
                  <w:rPr>
                    <w:ins w:id="173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74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75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差额基数</w:t>
              </w:r>
            </w:ins>
          </w:p>
          <w:p w14:paraId="1677D033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76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rPrChange w:id="177" w:author="刘岩军" w:date="2023-12-26T22:38:00Z">
                  <w:rPr>
                    <w:ins w:id="178" w:author="张帆" w:date="2023-12-26T17:19:00Z"/>
                    <w:rFonts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ins w:id="179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rPrChange w:id="180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</w:rPr>
                  </w:rPrChange>
                </w:rPr>
                <w:t>（元）</w:t>
              </w:r>
            </w:ins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81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CB76D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82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83" w:author="刘岩军" w:date="2023-12-26T22:38:00Z">
                  <w:rPr>
                    <w:ins w:id="184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85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86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补缴金额</w:t>
              </w:r>
            </w:ins>
          </w:p>
          <w:p w14:paraId="451C5B03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ins w:id="187" w:author="张帆" w:date="2023-12-26T17:19:00Z"/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  <w:rPrChange w:id="188" w:author="刘岩军" w:date="2023-12-26T22:38:00Z">
                  <w:rPr>
                    <w:ins w:id="189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  <w:lang w:eastAsia="zh-CN"/>
                  </w:rPr>
                </w:rPrChange>
              </w:rPr>
            </w:pPr>
            <w:ins w:id="190" w:author="张帆" w:date="2023-12-26T17:19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191" w:author="刘岩军" w:date="2023-12-26T22:38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（元）</w:t>
              </w:r>
            </w:ins>
          </w:p>
        </w:tc>
      </w:tr>
      <w:tr w14:paraId="70E42A00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9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192" w:author="张帆" w:date="2023-12-26T17:19:00Z"/>
          <w:trPrChange w:id="19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10E2BD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195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3F5F58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19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19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35E6FEF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199" w:author="张帆" w:date="2023-12-26T17:19:00Z"/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  <w:rPrChange w:id="200" w:author="刘岩军" w:date="2023-12-26T22:36:00Z">
                  <w:rPr>
                    <w:ins w:id="201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164B511">
            <w:pPr>
              <w:spacing w:beforeLines="0" w:afterLines="0"/>
              <w:jc w:val="left"/>
              <w:rPr>
                <w:ins w:id="203" w:author="张帆" w:date="2023-12-26T17:19:00Z"/>
                <w:rFonts w:hint="eastAsia" w:ascii="宋体" w:hAnsi="宋体" w:eastAsia="宋体"/>
                <w:bCs w:val="0"/>
                <w:color w:val="000000"/>
                <w:kern w:val="2"/>
                <w:sz w:val="22"/>
                <w:szCs w:val="24"/>
                <w:lang w:val="en-US" w:eastAsia="zh-CN"/>
                <w:rPrChange w:id="204" w:author="刘岩军" w:date="2023-12-26T22:36:00Z">
                  <w:rPr>
                    <w:ins w:id="205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2021.1 -11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0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B0B6B62">
            <w:pPr>
              <w:spacing w:beforeLines="0" w:afterLines="0"/>
              <w:jc w:val="left"/>
              <w:rPr>
                <w:ins w:id="207" w:author="张帆" w:date="2023-12-26T17:19:00Z"/>
                <w:rFonts w:hint="eastAsia" w:ascii="Calibri" w:hAnsi="Calibri" w:eastAsia="Calibri"/>
                <w:bCs w:val="0"/>
                <w:color w:val="000000"/>
                <w:kern w:val="2"/>
                <w:sz w:val="22"/>
                <w:szCs w:val="24"/>
                <w:lang w:val="en-US" w:eastAsia="zh-CN"/>
                <w:rPrChange w:id="208" w:author="刘岩军" w:date="2023-12-26T22:36:00Z">
                  <w:rPr>
                    <w:ins w:id="209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3871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1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39815B7">
            <w:pPr>
              <w:spacing w:beforeLines="0" w:afterLines="0"/>
              <w:jc w:val="left"/>
              <w:rPr>
                <w:ins w:id="211" w:author="张帆" w:date="2023-12-26T17:19:00Z"/>
                <w:rFonts w:hint="eastAsia" w:ascii="Calibri" w:hAnsi="Calibri" w:eastAsia="Calibri"/>
                <w:bCs w:val="0"/>
                <w:color w:val="000000"/>
                <w:kern w:val="2"/>
                <w:sz w:val="22"/>
                <w:szCs w:val="24"/>
                <w:rPrChange w:id="212" w:author="刘岩军" w:date="2023-12-26T22:36:00Z">
                  <w:rPr>
                    <w:ins w:id="213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3871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1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6158B84">
            <w:pPr>
              <w:spacing w:beforeLines="0" w:afterLines="0"/>
              <w:jc w:val="left"/>
              <w:rPr>
                <w:ins w:id="215" w:author="张帆" w:date="2023-12-26T17:19:00Z"/>
                <w:rFonts w:hint="eastAsia" w:ascii="Calibri" w:hAnsi="Calibri" w:eastAsia="Calibri"/>
                <w:bCs w:val="0"/>
                <w:color w:val="000000"/>
                <w:kern w:val="2"/>
                <w:sz w:val="22"/>
                <w:szCs w:val="24"/>
                <w:rPrChange w:id="216" w:author="刘岩军" w:date="2023-12-26T22:36:00Z">
                  <w:rPr>
                    <w:ins w:id="217" w:author="张帆" w:date="2023-12-26T17:19:00Z"/>
                    <w:rFonts w:hint="eastAsia" w:ascii="仿宋" w:hAnsi="仿宋" w:eastAsia="仿宋"/>
                    <w:bCs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507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1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B7B5F01">
            <w:pPr>
              <w:spacing w:beforeLines="0" w:afterLines="0"/>
              <w:jc w:val="left"/>
              <w:rPr>
                <w:ins w:id="219" w:author="张帆" w:date="2023-12-26T17:19:00Z"/>
                <w:rFonts w:hint="eastAsia" w:ascii="Calibri" w:hAnsi="Calibri" w:eastAsia="Calibri"/>
                <w:bCs w:val="0"/>
                <w:color w:val="000000"/>
                <w:kern w:val="2"/>
                <w:sz w:val="22"/>
                <w:szCs w:val="24"/>
                <w:lang w:val="en-US" w:eastAsia="zh-CN"/>
                <w:rPrChange w:id="220" w:author="刘岩军" w:date="2023-12-26T22:36:00Z">
                  <w:rPr>
                    <w:ins w:id="221" w:author="张帆" w:date="2023-12-26T17:19:00Z"/>
                    <w:rFonts w:hint="default" w:ascii="仿宋" w:hAnsi="仿宋" w:eastAsia="仿宋"/>
                    <w:bCs/>
                    <w:kern w:val="0"/>
                    <w:sz w:val="24"/>
                    <w:szCs w:val="24"/>
                    <w:lang w:val="en-US" w:eastAsia="zh-CN"/>
                  </w:rPr>
                </w:rPrChange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0</w:t>
            </w:r>
          </w:p>
        </w:tc>
      </w:tr>
      <w:tr w14:paraId="69FB0DDC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2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22" w:author="张帆" w:date="2023-12-26T17:19:00Z"/>
          <w:trPrChange w:id="22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2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DC3580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25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2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37F6BF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27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2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8944E63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2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274F871">
            <w:pPr>
              <w:spacing w:beforeLines="0" w:afterLines="0"/>
              <w:jc w:val="left"/>
              <w:rPr>
                <w:ins w:id="23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2022.1 -7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B412B2A">
            <w:pPr>
              <w:spacing w:beforeLines="0" w:afterLines="0"/>
              <w:jc w:val="left"/>
              <w:rPr>
                <w:ins w:id="233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83F6D41">
            <w:pPr>
              <w:spacing w:beforeLines="0" w:afterLines="0"/>
              <w:jc w:val="left"/>
              <w:rPr>
                <w:ins w:id="235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3AD96B1">
            <w:pPr>
              <w:spacing w:beforeLines="0" w:afterLines="0"/>
              <w:jc w:val="left"/>
              <w:rPr>
                <w:ins w:id="237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858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3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8BD7C2C">
            <w:pPr>
              <w:spacing w:beforeLines="0" w:afterLines="0"/>
              <w:jc w:val="left"/>
              <w:rPr>
                <w:ins w:id="239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1513.54</w:t>
            </w:r>
          </w:p>
        </w:tc>
      </w:tr>
      <w:tr w14:paraId="572FFECF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41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40" w:author="张帆" w:date="2023-12-26T17:19:00Z"/>
          <w:trPrChange w:id="241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42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BA8710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43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4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6B16F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45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46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83791AF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4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4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F6D9641">
            <w:pPr>
              <w:spacing w:beforeLines="0" w:afterLines="0"/>
              <w:jc w:val="left"/>
              <w:rPr>
                <w:ins w:id="24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2022.8 -12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0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43FB644">
            <w:pPr>
              <w:spacing w:beforeLines="0" w:afterLines="0"/>
              <w:jc w:val="left"/>
              <w:rPr>
                <w:ins w:id="251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F3BD0BD">
            <w:pPr>
              <w:spacing w:beforeLines="0" w:afterLines="0"/>
              <w:jc w:val="left"/>
              <w:rPr>
                <w:ins w:id="253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B4A910F">
            <w:pPr>
              <w:spacing w:beforeLines="0" w:afterLines="0"/>
              <w:jc w:val="left"/>
              <w:rPr>
                <w:ins w:id="255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388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56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D4D204D">
            <w:pPr>
              <w:spacing w:beforeLines="0" w:afterLines="0"/>
              <w:jc w:val="left"/>
              <w:rPr>
                <w:ins w:id="257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488.9</w:t>
            </w:r>
          </w:p>
        </w:tc>
      </w:tr>
      <w:tr w14:paraId="09DC9817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5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58" w:author="张帆" w:date="2023-12-26T17:19:00Z"/>
          <w:trPrChange w:id="25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60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3B9490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61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62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1FDEF8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63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6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74C01B7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6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6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C76CA38">
            <w:pPr>
              <w:spacing w:beforeLines="0" w:afterLines="0"/>
              <w:jc w:val="left"/>
              <w:rPr>
                <w:ins w:id="26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2023.1 -8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6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5585747">
            <w:pPr>
              <w:spacing w:beforeLines="0" w:afterLines="0"/>
              <w:jc w:val="left"/>
              <w:rPr>
                <w:ins w:id="269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3682C6E">
            <w:pPr>
              <w:spacing w:beforeLines="0" w:afterLines="0"/>
              <w:jc w:val="left"/>
              <w:rPr>
                <w:ins w:id="271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9F07DEA">
            <w:pPr>
              <w:spacing w:beforeLines="0" w:afterLines="0"/>
              <w:jc w:val="left"/>
              <w:rPr>
                <w:ins w:id="273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557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74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B2336C">
            <w:pPr>
              <w:spacing w:beforeLines="0" w:afterLines="0"/>
              <w:jc w:val="left"/>
              <w:rPr>
                <w:ins w:id="275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1122.96</w:t>
            </w:r>
          </w:p>
        </w:tc>
      </w:tr>
      <w:tr w14:paraId="5745BCD0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77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76" w:author="张帆" w:date="2023-12-26T17:19:00Z"/>
          <w:trPrChange w:id="277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78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1205E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79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80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63CFA1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81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82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8E5D858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28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4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E2B6037">
            <w:pPr>
              <w:spacing w:beforeLines="0" w:afterLines="0"/>
              <w:jc w:val="left"/>
              <w:rPr>
                <w:ins w:id="28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养老失业、工伤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8EB700D">
            <w:pPr>
              <w:spacing w:beforeLines="0" w:afterLines="0"/>
              <w:jc w:val="left"/>
              <w:rPr>
                <w:ins w:id="287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88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E112C44">
            <w:pPr>
              <w:spacing w:beforeLines="0" w:afterLines="0"/>
              <w:jc w:val="left"/>
              <w:rPr>
                <w:ins w:id="289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0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B48647E">
            <w:pPr>
              <w:spacing w:beforeLines="0" w:afterLines="0"/>
              <w:jc w:val="left"/>
              <w:rPr>
                <w:ins w:id="291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292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5A57455">
            <w:pPr>
              <w:spacing w:beforeLines="0" w:afterLines="0"/>
              <w:jc w:val="left"/>
              <w:rPr>
                <w:ins w:id="293" w:author="张帆" w:date="2023-12-26T17:19:00Z"/>
                <w:rFonts w:hint="eastAsia" w:ascii="Calibri" w:hAnsi="Calibri" w:eastAsia="Calibri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1249.17</w:t>
            </w:r>
          </w:p>
        </w:tc>
      </w:tr>
      <w:tr w14:paraId="43EC9644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9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294" w:author="张帆" w:date="2023-12-26T17:19:00Z"/>
          <w:trPrChange w:id="29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9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8713AB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97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29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D293D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299" w:author="张帆" w:date="2023-12-26T17:19:00Z"/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0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D34945C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0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0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E67F979">
            <w:pPr>
              <w:spacing w:beforeLines="0" w:afterLines="0"/>
              <w:jc w:val="left"/>
              <w:rPr>
                <w:ins w:id="303" w:author="张帆" w:date="2023-12-26T17:19:00Z"/>
                <w:rFonts w:hint="eastAsia" w:ascii="宋体" w:hAnsi="宋体" w:eastAsia="宋体" w:cs="Times New Roman"/>
                <w:bCs w:val="0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2021.1 -11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0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50A4161">
            <w:pPr>
              <w:spacing w:beforeLines="0" w:afterLines="0"/>
              <w:jc w:val="left"/>
              <w:rPr>
                <w:ins w:id="305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3871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0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BD6E08B">
            <w:pPr>
              <w:spacing w:beforeLines="0" w:afterLines="0"/>
              <w:jc w:val="left"/>
              <w:rPr>
                <w:ins w:id="307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3871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0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3339241">
            <w:pPr>
              <w:spacing w:beforeLines="0" w:afterLines="0"/>
              <w:jc w:val="left"/>
              <w:rPr>
                <w:ins w:id="309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507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1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B3BAF68">
            <w:pPr>
              <w:spacing w:beforeLines="0" w:afterLines="0"/>
              <w:jc w:val="left"/>
              <w:rPr>
                <w:ins w:id="311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697.18</w:t>
            </w:r>
          </w:p>
        </w:tc>
      </w:tr>
      <w:tr w14:paraId="72C0361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1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12" w:author="张帆" w:date="2023-12-26T17:19:00Z"/>
          <w:trPrChange w:id="31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6C1E2C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1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569493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1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1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DF6ECD6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1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2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B081690">
            <w:pPr>
              <w:spacing w:beforeLines="0" w:afterLines="0"/>
              <w:jc w:val="left"/>
              <w:rPr>
                <w:ins w:id="321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2022.1 -7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2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C80BF58">
            <w:pPr>
              <w:spacing w:beforeLines="0" w:afterLines="0"/>
              <w:jc w:val="left"/>
              <w:rPr>
                <w:ins w:id="323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2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07D976C">
            <w:pPr>
              <w:spacing w:beforeLines="0" w:afterLines="0"/>
              <w:jc w:val="left"/>
              <w:rPr>
                <w:ins w:id="325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2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2C164F">
            <w:pPr>
              <w:spacing w:beforeLines="0" w:afterLines="0"/>
              <w:jc w:val="left"/>
              <w:rPr>
                <w:ins w:id="327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858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2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A6B44A7">
            <w:pPr>
              <w:spacing w:beforeLines="0" w:afterLines="0"/>
              <w:jc w:val="left"/>
              <w:rPr>
                <w:ins w:id="329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750.75</w:t>
            </w:r>
          </w:p>
        </w:tc>
      </w:tr>
      <w:tr w14:paraId="6C41352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31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30" w:author="张帆" w:date="2023-12-26T17:19:00Z"/>
          <w:trPrChange w:id="331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2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4A8408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3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B62B0A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3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36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C77F915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3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3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E189DCD">
            <w:pPr>
              <w:spacing w:beforeLines="0" w:afterLines="0"/>
              <w:jc w:val="left"/>
              <w:rPr>
                <w:ins w:id="339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2022.8 -12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40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67D67E">
            <w:pPr>
              <w:spacing w:beforeLines="0" w:afterLines="0"/>
              <w:jc w:val="left"/>
              <w:rPr>
                <w:ins w:id="341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4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C9F5E6C">
            <w:pPr>
              <w:spacing w:beforeLines="0" w:afterLines="0"/>
              <w:jc w:val="left"/>
              <w:rPr>
                <w:ins w:id="343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4788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4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27CC322">
            <w:pPr>
              <w:spacing w:beforeLines="0" w:afterLines="0"/>
              <w:jc w:val="left"/>
              <w:rPr>
                <w:ins w:id="345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388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46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619B25C">
            <w:pPr>
              <w:spacing w:beforeLines="0" w:afterLines="0"/>
              <w:jc w:val="left"/>
              <w:rPr>
                <w:ins w:id="347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242.5</w:t>
            </w:r>
          </w:p>
        </w:tc>
      </w:tr>
      <w:tr w14:paraId="3DC41B42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4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48" w:author="张帆" w:date="2023-12-26T17:19:00Z"/>
          <w:trPrChange w:id="34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0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2842D6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5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2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D29308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5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5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F1F3184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5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56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488E984">
            <w:pPr>
              <w:spacing w:beforeLines="0" w:afterLines="0"/>
              <w:jc w:val="left"/>
              <w:rPr>
                <w:ins w:id="357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2023.1 -8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5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3F53A72">
            <w:pPr>
              <w:spacing w:beforeLines="0" w:afterLines="0"/>
              <w:jc w:val="left"/>
              <w:rPr>
                <w:ins w:id="359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6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80712D3">
            <w:pPr>
              <w:spacing w:beforeLines="0" w:afterLines="0"/>
              <w:jc w:val="left"/>
              <w:rPr>
                <w:ins w:id="361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6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94E61D7">
            <w:pPr>
              <w:spacing w:beforeLines="0" w:afterLines="0"/>
              <w:jc w:val="left"/>
              <w:rPr>
                <w:ins w:id="363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557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64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9DF6143">
            <w:pPr>
              <w:spacing w:beforeLines="0" w:afterLines="0"/>
              <w:jc w:val="left"/>
              <w:rPr>
                <w:ins w:id="365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557.04</w:t>
            </w:r>
          </w:p>
        </w:tc>
      </w:tr>
      <w:tr w14:paraId="0D027459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67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66" w:author="张帆" w:date="2023-12-26T17:19:00Z"/>
          <w:trPrChange w:id="367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68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869EEB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69" w:author="张帆" w:date="2023-12-26T17:19:00Z"/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0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4DE5E9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7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单云飞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72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69DF887"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ins w:id="37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6422223********3097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74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4373B09">
            <w:pPr>
              <w:spacing w:beforeLines="0" w:afterLines="0"/>
              <w:jc w:val="left"/>
              <w:rPr>
                <w:ins w:id="375" w:author="张帆" w:date="2023-12-26T17:19:00Z"/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  <w:szCs w:val="20"/>
              </w:rPr>
              <w:t>医疗、生育、门急诊大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额</w:t>
            </w:r>
            <w:r>
              <w:rPr>
                <w:rFonts w:hint="eastAsia" w:ascii="宋体" w:hAnsi="宋体"/>
                <w:color w:val="000000"/>
                <w:sz w:val="22"/>
                <w:szCs w:val="24"/>
              </w:rPr>
              <w:t>2023.9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7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C10BF24">
            <w:pPr>
              <w:spacing w:beforeLines="0" w:afterLines="0"/>
              <w:jc w:val="left"/>
              <w:rPr>
                <w:ins w:id="377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78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417B083">
            <w:pPr>
              <w:spacing w:beforeLines="0" w:afterLines="0"/>
              <w:jc w:val="left"/>
              <w:rPr>
                <w:ins w:id="379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80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7713148">
            <w:pPr>
              <w:spacing w:beforeLines="0" w:afterLines="0"/>
              <w:jc w:val="left"/>
              <w:rPr>
                <w:ins w:id="381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4957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  <w:tcPrChange w:id="382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D145A63">
            <w:pPr>
              <w:spacing w:beforeLines="0" w:afterLines="0"/>
              <w:jc w:val="left"/>
              <w:rPr>
                <w:ins w:id="383" w:author="张帆" w:date="2023-12-26T17:19:00Z"/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</w:rPr>
              <w:t>619.63</w:t>
            </w:r>
          </w:p>
        </w:tc>
      </w:tr>
      <w:tr w14:paraId="619B5965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8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384" w:author="张帆" w:date="2023-12-26T17:19:00Z"/>
          <w:trPrChange w:id="38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7EC00D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8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4D2149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8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E51F2A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3D09CB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9210D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882BD7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39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39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6ADCCB1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39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26B8DFB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0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A081B99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0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02" w:author="张帆" w:date="2023-12-26T17:19:00Z"/>
          <w:trPrChange w:id="40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10C64B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0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6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CFA6B0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0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08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938555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0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0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AF80F6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2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3BBED6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4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C403B6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1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6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45FC3B2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1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18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3AE3D6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1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634B0CC2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21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20" w:author="张帆" w:date="2023-12-26T17:19:00Z"/>
          <w:trPrChange w:id="421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2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AA770B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2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4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F1699F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2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6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21338C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2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28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C868A8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2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0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47FB54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2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A9262D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3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4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16E4BF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3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36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83DFC25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3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5741C81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39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38" w:author="张帆" w:date="2023-12-26T17:19:00Z"/>
          <w:trPrChange w:id="439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0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0191AA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2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A19ED6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4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2FADCC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6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D88A6D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48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F4908D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4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0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53A0DE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2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62247C6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5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4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1A9F68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5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4B93CD8E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57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56" w:author="张帆" w:date="2023-12-26T17:19:00Z"/>
          <w:trPrChange w:id="457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58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028719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5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0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F09FB6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2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9B113E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4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5C3364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6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58ED96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68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39A033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6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0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5BC4629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7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2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77A74F5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7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687AE4B5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75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74" w:author="张帆" w:date="2023-12-26T17:19:00Z"/>
          <w:trPrChange w:id="475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6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4DF7F5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7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7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63A165C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7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928760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8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6BA9EE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8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A9197A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8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6759D3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8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8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20DCFA5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48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EFAA9A5">
            <w:pPr>
              <w:widowControl w:val="0"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ins w:id="49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4194E388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93" w:author="刘岩军" w:date="2023-12-26T22:40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1" w:hRule="atLeast"/>
          <w:jc w:val="center"/>
          <w:ins w:id="492" w:author="张帆" w:date="2023-12-26T17:19:00Z"/>
          <w:trPrChange w:id="493" w:author="刘岩军" w:date="2023-12-26T22:40:00Z">
            <w:trPr>
              <w:trHeight w:val="251" w:hRule="atLeast"/>
              <w:jc w:val="center"/>
            </w:trPr>
          </w:trPrChange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4" w:author="刘岩军" w:date="2023-12-26T22:40:00Z">
              <w:tcPr>
                <w:tcW w:w="25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01A4B7A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ins w:id="49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ins w:id="496" w:author="刘岩军" w:date="2023-12-26T22:36:00Z">
              <w:r>
                <w:rPr>
                  <w:rFonts w:hint="eastAsia" w:ascii="宋体" w:hAnsi="宋体" w:eastAsia="宋体" w:cs="宋体"/>
                  <w:bCs/>
                  <w:kern w:val="0"/>
                  <w:sz w:val="20"/>
                  <w:szCs w:val="20"/>
                  <w:lang w:eastAsia="zh-CN"/>
                  <w:rPrChange w:id="497" w:author="刘岩军" w:date="2023-12-26T22:39:00Z">
                    <w:rPr>
                      <w:rFonts w:hint="eastAsia" w:ascii="仿宋" w:hAnsi="仿宋" w:eastAsia="仿宋"/>
                      <w:bCs/>
                      <w:kern w:val="0"/>
                      <w:sz w:val="24"/>
                      <w:szCs w:val="24"/>
                      <w:lang w:eastAsia="zh-CN"/>
                    </w:rPr>
                  </w:rPrChange>
                </w:rPr>
                <w:t>合计</w:t>
              </w:r>
            </w:ins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498" w:author="刘岩军" w:date="2023-12-26T22:40:00Z">
              <w:tcPr>
                <w:tcW w:w="556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1CC0DA7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49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0" w:author="刘岩军" w:date="2023-12-26T22:40:00Z">
              <w:tcPr>
                <w:tcW w:w="882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5D054B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1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2" w:author="刘岩军" w:date="2023-12-26T22:40:00Z">
              <w:tcPr>
                <w:tcW w:w="6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3A884FF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3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4" w:author="刘岩军" w:date="2023-12-26T22:40:00Z">
              <w:tcPr>
                <w:tcW w:w="617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665233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5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6" w:author="刘岩军" w:date="2023-12-26T22:40:00Z">
              <w:tcPr>
                <w:tcW w:w="781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7185A3F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ins w:id="507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08" w:author="刘岩军" w:date="2023-12-26T22:40:00Z">
              <w:tcPr>
                <w:tcW w:w="633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544E403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ins w:id="509" w:author="张帆" w:date="2023-12-26T17:19:00Z"/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  <w:tcPrChange w:id="510" w:author="刘岩军" w:date="2023-12-26T22:40:00Z">
              <w:tcPr>
                <w:tcW w:w="585" w:type="pct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/>
                <w:vAlign w:val="center"/>
              </w:tcPr>
            </w:tcPrChange>
          </w:tcPr>
          <w:p w14:paraId="46C22325">
            <w:pPr>
              <w:widowControl/>
              <w:tabs>
                <w:tab w:val="left" w:pos="2007"/>
              </w:tabs>
              <w:spacing w:beforeLines="0" w:afterLines="0" w:line="240" w:lineRule="auto"/>
              <w:ind w:left="0" w:leftChars="0" w:right="0" w:rightChars="0" w:firstLine="0" w:firstLineChars="0"/>
              <w:jc w:val="left"/>
              <w:rPr>
                <w:ins w:id="512" w:author="张帆" w:date="2023-12-26T17:19:00Z"/>
                <w:rFonts w:hint="default" w:ascii="Calibri" w:hAnsi="Calibri" w:eastAsia="Calibri"/>
                <w:color w:val="000000"/>
                <w:sz w:val="22"/>
                <w:szCs w:val="24"/>
                <w:lang w:val="en-US" w:eastAsia="zh-CN"/>
              </w:rPr>
              <w:pPrChange w:id="511" w:author="刘岩军" w:date="2023-12-26T22:42:00Z">
                <w:pPr>
                  <w:widowControl/>
                  <w:tabs>
                    <w:tab w:val="left" w:pos="2007"/>
                  </w:tabs>
                  <w:spacing w:line="400" w:lineRule="exact"/>
                  <w:ind w:left="-41" w:leftChars="-40" w:right="-168" w:rightChars="-80" w:hanging="43" w:hangingChars="18"/>
                  <w:jc w:val="center"/>
                </w:pPr>
              </w:pPrChange>
            </w:pPr>
            <w:r>
              <w:rPr>
                <w:rFonts w:hint="eastAsia" w:ascii="Calibri" w:hAnsi="Calibri" w:eastAsia="Calibri"/>
                <w:color w:val="000000"/>
                <w:sz w:val="22"/>
                <w:szCs w:val="24"/>
                <w:lang w:val="en-US" w:eastAsia="zh-CN"/>
              </w:rPr>
              <w:t>7241.67</w:t>
            </w:r>
          </w:p>
        </w:tc>
      </w:tr>
    </w:tbl>
    <w:p w14:paraId="5BC5D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NDc0NTU4MjAyNGVmYmI3YzUzYTI3ZWUzYTI0ZDQifQ=="/>
  </w:docVars>
  <w:rsids>
    <w:rsidRoot w:val="26DE6C2E"/>
    <w:rsid w:val="0039435B"/>
    <w:rsid w:val="003D0357"/>
    <w:rsid w:val="00645E72"/>
    <w:rsid w:val="006B03C9"/>
    <w:rsid w:val="007738D7"/>
    <w:rsid w:val="0081071A"/>
    <w:rsid w:val="01252236"/>
    <w:rsid w:val="012E6824"/>
    <w:rsid w:val="013D565E"/>
    <w:rsid w:val="018007C9"/>
    <w:rsid w:val="01847F1C"/>
    <w:rsid w:val="0193068D"/>
    <w:rsid w:val="020842F5"/>
    <w:rsid w:val="023C77C9"/>
    <w:rsid w:val="024451CD"/>
    <w:rsid w:val="02567D8A"/>
    <w:rsid w:val="0269396F"/>
    <w:rsid w:val="026E7A22"/>
    <w:rsid w:val="028B73B0"/>
    <w:rsid w:val="02A6112C"/>
    <w:rsid w:val="02C862CC"/>
    <w:rsid w:val="02FB1468"/>
    <w:rsid w:val="03422CAD"/>
    <w:rsid w:val="034A6A32"/>
    <w:rsid w:val="035120FC"/>
    <w:rsid w:val="036F2707"/>
    <w:rsid w:val="03A62BFD"/>
    <w:rsid w:val="03CC006F"/>
    <w:rsid w:val="03DF0CDF"/>
    <w:rsid w:val="03DF60F9"/>
    <w:rsid w:val="03F65D5B"/>
    <w:rsid w:val="041F1858"/>
    <w:rsid w:val="0422396F"/>
    <w:rsid w:val="04295645"/>
    <w:rsid w:val="0431201D"/>
    <w:rsid w:val="047535DD"/>
    <w:rsid w:val="048536BE"/>
    <w:rsid w:val="04965A73"/>
    <w:rsid w:val="04E37D97"/>
    <w:rsid w:val="04FB5D9C"/>
    <w:rsid w:val="052558D8"/>
    <w:rsid w:val="05783016"/>
    <w:rsid w:val="05882ADC"/>
    <w:rsid w:val="0596285E"/>
    <w:rsid w:val="05E10624"/>
    <w:rsid w:val="05E12B67"/>
    <w:rsid w:val="05EE2ABE"/>
    <w:rsid w:val="062F09FB"/>
    <w:rsid w:val="063657A1"/>
    <w:rsid w:val="063C3345"/>
    <w:rsid w:val="06497801"/>
    <w:rsid w:val="06580ECF"/>
    <w:rsid w:val="067247AE"/>
    <w:rsid w:val="068667B5"/>
    <w:rsid w:val="068A349F"/>
    <w:rsid w:val="069E3A84"/>
    <w:rsid w:val="06A43215"/>
    <w:rsid w:val="06B80F39"/>
    <w:rsid w:val="06CB492E"/>
    <w:rsid w:val="070277B7"/>
    <w:rsid w:val="076B4FC1"/>
    <w:rsid w:val="07745BA6"/>
    <w:rsid w:val="078A542C"/>
    <w:rsid w:val="079645B2"/>
    <w:rsid w:val="079D3EDB"/>
    <w:rsid w:val="07B056E6"/>
    <w:rsid w:val="07C41F7A"/>
    <w:rsid w:val="07CD3AAD"/>
    <w:rsid w:val="07FC1DED"/>
    <w:rsid w:val="0833337E"/>
    <w:rsid w:val="08473CDC"/>
    <w:rsid w:val="08574506"/>
    <w:rsid w:val="0862315C"/>
    <w:rsid w:val="0883215E"/>
    <w:rsid w:val="08A11133"/>
    <w:rsid w:val="090F3CCE"/>
    <w:rsid w:val="092C24BB"/>
    <w:rsid w:val="093625A9"/>
    <w:rsid w:val="096731DE"/>
    <w:rsid w:val="09A11644"/>
    <w:rsid w:val="09AD5603"/>
    <w:rsid w:val="09B834A0"/>
    <w:rsid w:val="09BF52E6"/>
    <w:rsid w:val="09D12C1E"/>
    <w:rsid w:val="0A013297"/>
    <w:rsid w:val="0A265033"/>
    <w:rsid w:val="0A2F6AE0"/>
    <w:rsid w:val="0A6F4524"/>
    <w:rsid w:val="0A712639"/>
    <w:rsid w:val="0AA56D34"/>
    <w:rsid w:val="0AB175FB"/>
    <w:rsid w:val="0AC93C64"/>
    <w:rsid w:val="0ADE021A"/>
    <w:rsid w:val="0AE2297C"/>
    <w:rsid w:val="0AE74B79"/>
    <w:rsid w:val="0B1A0B39"/>
    <w:rsid w:val="0B2879A6"/>
    <w:rsid w:val="0B506B01"/>
    <w:rsid w:val="0B93780D"/>
    <w:rsid w:val="0B96517C"/>
    <w:rsid w:val="0BB12FD9"/>
    <w:rsid w:val="0BD648E6"/>
    <w:rsid w:val="0BE24538"/>
    <w:rsid w:val="0BF731DA"/>
    <w:rsid w:val="0C0D143A"/>
    <w:rsid w:val="0C495FC7"/>
    <w:rsid w:val="0C955BFC"/>
    <w:rsid w:val="0C962F93"/>
    <w:rsid w:val="0C974B5A"/>
    <w:rsid w:val="0CBD2BC0"/>
    <w:rsid w:val="0CFA081E"/>
    <w:rsid w:val="0D254FAD"/>
    <w:rsid w:val="0DB266F7"/>
    <w:rsid w:val="0DB564AA"/>
    <w:rsid w:val="0DB77726"/>
    <w:rsid w:val="0DD30300"/>
    <w:rsid w:val="0DDA7FE1"/>
    <w:rsid w:val="0DE5258A"/>
    <w:rsid w:val="0DED4CC2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7E2FC5"/>
    <w:rsid w:val="0F994BC8"/>
    <w:rsid w:val="0FB03696"/>
    <w:rsid w:val="0FD37CF3"/>
    <w:rsid w:val="0FE01CBE"/>
    <w:rsid w:val="0FE54220"/>
    <w:rsid w:val="0FE91D06"/>
    <w:rsid w:val="0FEA4BC8"/>
    <w:rsid w:val="10001A2A"/>
    <w:rsid w:val="100A2A18"/>
    <w:rsid w:val="10492436"/>
    <w:rsid w:val="10653C4F"/>
    <w:rsid w:val="107A0DA0"/>
    <w:rsid w:val="10847916"/>
    <w:rsid w:val="10853D8F"/>
    <w:rsid w:val="10AC1920"/>
    <w:rsid w:val="10BD1A72"/>
    <w:rsid w:val="10CB05A0"/>
    <w:rsid w:val="10EC72D5"/>
    <w:rsid w:val="10F85682"/>
    <w:rsid w:val="112754D8"/>
    <w:rsid w:val="114F7C6B"/>
    <w:rsid w:val="119C4B74"/>
    <w:rsid w:val="11F518AA"/>
    <w:rsid w:val="12103402"/>
    <w:rsid w:val="124B308B"/>
    <w:rsid w:val="12501EE0"/>
    <w:rsid w:val="12503769"/>
    <w:rsid w:val="127040BD"/>
    <w:rsid w:val="12767B6D"/>
    <w:rsid w:val="127D2246"/>
    <w:rsid w:val="127E1758"/>
    <w:rsid w:val="12F478B5"/>
    <w:rsid w:val="12F93F63"/>
    <w:rsid w:val="133F3F2B"/>
    <w:rsid w:val="13632E5C"/>
    <w:rsid w:val="136B7DBB"/>
    <w:rsid w:val="1377007D"/>
    <w:rsid w:val="139E44DB"/>
    <w:rsid w:val="13C756E5"/>
    <w:rsid w:val="13D12844"/>
    <w:rsid w:val="14080E37"/>
    <w:rsid w:val="14256BB5"/>
    <w:rsid w:val="14462138"/>
    <w:rsid w:val="14563581"/>
    <w:rsid w:val="145F7078"/>
    <w:rsid w:val="14756331"/>
    <w:rsid w:val="14767AA5"/>
    <w:rsid w:val="14972FD7"/>
    <w:rsid w:val="14CE6961"/>
    <w:rsid w:val="14CF7965"/>
    <w:rsid w:val="14E274CF"/>
    <w:rsid w:val="15073101"/>
    <w:rsid w:val="15412175"/>
    <w:rsid w:val="15562F69"/>
    <w:rsid w:val="155D69EF"/>
    <w:rsid w:val="15CC3761"/>
    <w:rsid w:val="15CC3D75"/>
    <w:rsid w:val="15D1485A"/>
    <w:rsid w:val="15EF08C1"/>
    <w:rsid w:val="1605634E"/>
    <w:rsid w:val="163D3844"/>
    <w:rsid w:val="166C5076"/>
    <w:rsid w:val="168464F8"/>
    <w:rsid w:val="16C67669"/>
    <w:rsid w:val="16FB0A3F"/>
    <w:rsid w:val="171A1186"/>
    <w:rsid w:val="179B4762"/>
    <w:rsid w:val="180F40C5"/>
    <w:rsid w:val="185316FA"/>
    <w:rsid w:val="18AF6B80"/>
    <w:rsid w:val="18D16AF7"/>
    <w:rsid w:val="18E81311"/>
    <w:rsid w:val="18EB76AC"/>
    <w:rsid w:val="18F45E1E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AA2B81"/>
    <w:rsid w:val="1AC97A72"/>
    <w:rsid w:val="1AF804BB"/>
    <w:rsid w:val="1AFB7507"/>
    <w:rsid w:val="1B0310C0"/>
    <w:rsid w:val="1B112BAA"/>
    <w:rsid w:val="1B3351BE"/>
    <w:rsid w:val="1B4A07F6"/>
    <w:rsid w:val="1B5447E4"/>
    <w:rsid w:val="1B6B214C"/>
    <w:rsid w:val="1B6C0A05"/>
    <w:rsid w:val="1B734EC1"/>
    <w:rsid w:val="1B806271"/>
    <w:rsid w:val="1B9D1000"/>
    <w:rsid w:val="1BAC5AFC"/>
    <w:rsid w:val="1BD262A0"/>
    <w:rsid w:val="1BE53B90"/>
    <w:rsid w:val="1BF820F0"/>
    <w:rsid w:val="1C1974F2"/>
    <w:rsid w:val="1C366B40"/>
    <w:rsid w:val="1CB9035A"/>
    <w:rsid w:val="1CDF3E72"/>
    <w:rsid w:val="1CEA739D"/>
    <w:rsid w:val="1D0A7410"/>
    <w:rsid w:val="1D532BD2"/>
    <w:rsid w:val="1D811030"/>
    <w:rsid w:val="1D8B36C9"/>
    <w:rsid w:val="1D8D2108"/>
    <w:rsid w:val="1D9C0712"/>
    <w:rsid w:val="1DAC24B6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D54C28"/>
    <w:rsid w:val="1EED196A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44446A"/>
    <w:rsid w:val="204C09BE"/>
    <w:rsid w:val="20660D7D"/>
    <w:rsid w:val="20DC0139"/>
    <w:rsid w:val="212646DD"/>
    <w:rsid w:val="21527EED"/>
    <w:rsid w:val="21A90A81"/>
    <w:rsid w:val="21BB203B"/>
    <w:rsid w:val="22283797"/>
    <w:rsid w:val="225B4ECA"/>
    <w:rsid w:val="22795618"/>
    <w:rsid w:val="228434F9"/>
    <w:rsid w:val="229B4C34"/>
    <w:rsid w:val="229D6905"/>
    <w:rsid w:val="22C0245A"/>
    <w:rsid w:val="22C90759"/>
    <w:rsid w:val="230507A3"/>
    <w:rsid w:val="233E6469"/>
    <w:rsid w:val="2351334F"/>
    <w:rsid w:val="235B5579"/>
    <w:rsid w:val="235D2C88"/>
    <w:rsid w:val="236765A5"/>
    <w:rsid w:val="23874671"/>
    <w:rsid w:val="23EC7B24"/>
    <w:rsid w:val="24803C2A"/>
    <w:rsid w:val="248221BA"/>
    <w:rsid w:val="248F2D95"/>
    <w:rsid w:val="24904FB6"/>
    <w:rsid w:val="24C95CB1"/>
    <w:rsid w:val="24CA2D06"/>
    <w:rsid w:val="24E402EC"/>
    <w:rsid w:val="24EB0E6A"/>
    <w:rsid w:val="24F903B5"/>
    <w:rsid w:val="2559715B"/>
    <w:rsid w:val="255C0B10"/>
    <w:rsid w:val="255D2D60"/>
    <w:rsid w:val="25804206"/>
    <w:rsid w:val="258E226D"/>
    <w:rsid w:val="25DA1266"/>
    <w:rsid w:val="25E65ACF"/>
    <w:rsid w:val="260530FF"/>
    <w:rsid w:val="26101B9B"/>
    <w:rsid w:val="2618701F"/>
    <w:rsid w:val="261C5C84"/>
    <w:rsid w:val="262B121D"/>
    <w:rsid w:val="262D6B46"/>
    <w:rsid w:val="26357498"/>
    <w:rsid w:val="267665DE"/>
    <w:rsid w:val="26C61C4E"/>
    <w:rsid w:val="26D31F79"/>
    <w:rsid w:val="26DE6C2E"/>
    <w:rsid w:val="27063807"/>
    <w:rsid w:val="27080469"/>
    <w:rsid w:val="2716467E"/>
    <w:rsid w:val="27732C9B"/>
    <w:rsid w:val="278B60F5"/>
    <w:rsid w:val="27CA7293"/>
    <w:rsid w:val="283C0579"/>
    <w:rsid w:val="284D6113"/>
    <w:rsid w:val="288309B4"/>
    <w:rsid w:val="28877645"/>
    <w:rsid w:val="28976781"/>
    <w:rsid w:val="28E91441"/>
    <w:rsid w:val="291F0EED"/>
    <w:rsid w:val="2942419D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A5A702B"/>
    <w:rsid w:val="2A7C4B23"/>
    <w:rsid w:val="2AB8492B"/>
    <w:rsid w:val="2B29490B"/>
    <w:rsid w:val="2B3472B5"/>
    <w:rsid w:val="2B363B78"/>
    <w:rsid w:val="2B4108C1"/>
    <w:rsid w:val="2BB35EA9"/>
    <w:rsid w:val="2BC01187"/>
    <w:rsid w:val="2BDF30D9"/>
    <w:rsid w:val="2BEE73FC"/>
    <w:rsid w:val="2C4B4BD6"/>
    <w:rsid w:val="2C951310"/>
    <w:rsid w:val="2CAA5140"/>
    <w:rsid w:val="2CBD1E69"/>
    <w:rsid w:val="2CC2682A"/>
    <w:rsid w:val="2CF3134B"/>
    <w:rsid w:val="2D222F92"/>
    <w:rsid w:val="2D2F7C42"/>
    <w:rsid w:val="2D3B7BCE"/>
    <w:rsid w:val="2D464E02"/>
    <w:rsid w:val="2D4E15ED"/>
    <w:rsid w:val="2D6179C0"/>
    <w:rsid w:val="2D7815AD"/>
    <w:rsid w:val="2D7D129E"/>
    <w:rsid w:val="2DAC7062"/>
    <w:rsid w:val="2DC31527"/>
    <w:rsid w:val="2DDE7443"/>
    <w:rsid w:val="2DED3DB8"/>
    <w:rsid w:val="2E225B06"/>
    <w:rsid w:val="2E703854"/>
    <w:rsid w:val="2E887E8A"/>
    <w:rsid w:val="2EB06B2E"/>
    <w:rsid w:val="2EC01550"/>
    <w:rsid w:val="2EC32E5D"/>
    <w:rsid w:val="2EEA1F25"/>
    <w:rsid w:val="2EFE61E8"/>
    <w:rsid w:val="2F6D737B"/>
    <w:rsid w:val="2F83599D"/>
    <w:rsid w:val="2FC238F9"/>
    <w:rsid w:val="2FC538EF"/>
    <w:rsid w:val="2FDA6DEF"/>
    <w:rsid w:val="30646D5A"/>
    <w:rsid w:val="307E6DE1"/>
    <w:rsid w:val="30911999"/>
    <w:rsid w:val="30934831"/>
    <w:rsid w:val="3095199A"/>
    <w:rsid w:val="30C51900"/>
    <w:rsid w:val="30FB0EDF"/>
    <w:rsid w:val="311E12D0"/>
    <w:rsid w:val="31541C1A"/>
    <w:rsid w:val="31647676"/>
    <w:rsid w:val="316919A2"/>
    <w:rsid w:val="317D2543"/>
    <w:rsid w:val="31CF6E86"/>
    <w:rsid w:val="32094030"/>
    <w:rsid w:val="32255942"/>
    <w:rsid w:val="324A6396"/>
    <w:rsid w:val="32672E99"/>
    <w:rsid w:val="32753BEC"/>
    <w:rsid w:val="32886F2E"/>
    <w:rsid w:val="32B22665"/>
    <w:rsid w:val="32D84409"/>
    <w:rsid w:val="32E946D7"/>
    <w:rsid w:val="32F9271B"/>
    <w:rsid w:val="32FD7600"/>
    <w:rsid w:val="3356419F"/>
    <w:rsid w:val="335B63F4"/>
    <w:rsid w:val="336965FD"/>
    <w:rsid w:val="33866C98"/>
    <w:rsid w:val="33D41AF2"/>
    <w:rsid w:val="33DF2737"/>
    <w:rsid w:val="33F81CCA"/>
    <w:rsid w:val="33FC3AFE"/>
    <w:rsid w:val="34013486"/>
    <w:rsid w:val="34152A55"/>
    <w:rsid w:val="34300ECA"/>
    <w:rsid w:val="343E2317"/>
    <w:rsid w:val="344D52CA"/>
    <w:rsid w:val="346031B0"/>
    <w:rsid w:val="347A761D"/>
    <w:rsid w:val="34BB140B"/>
    <w:rsid w:val="34CA4DF2"/>
    <w:rsid w:val="34D359F2"/>
    <w:rsid w:val="35123315"/>
    <w:rsid w:val="3528094D"/>
    <w:rsid w:val="3537641F"/>
    <w:rsid w:val="3557606B"/>
    <w:rsid w:val="359B61A7"/>
    <w:rsid w:val="35B1729E"/>
    <w:rsid w:val="35CF5C65"/>
    <w:rsid w:val="35F271FA"/>
    <w:rsid w:val="36093BAB"/>
    <w:rsid w:val="362A7173"/>
    <w:rsid w:val="363041E3"/>
    <w:rsid w:val="364251E6"/>
    <w:rsid w:val="36427D53"/>
    <w:rsid w:val="36B465E1"/>
    <w:rsid w:val="36C82B9C"/>
    <w:rsid w:val="36E4664D"/>
    <w:rsid w:val="37015F7D"/>
    <w:rsid w:val="37136616"/>
    <w:rsid w:val="37565BE1"/>
    <w:rsid w:val="375848B0"/>
    <w:rsid w:val="376B7F41"/>
    <w:rsid w:val="379E739E"/>
    <w:rsid w:val="37AD575E"/>
    <w:rsid w:val="37AE3730"/>
    <w:rsid w:val="37B24FA9"/>
    <w:rsid w:val="37DE3CA2"/>
    <w:rsid w:val="37F0269C"/>
    <w:rsid w:val="380D6100"/>
    <w:rsid w:val="381017E5"/>
    <w:rsid w:val="381A7FAB"/>
    <w:rsid w:val="386739CB"/>
    <w:rsid w:val="386A0B8D"/>
    <w:rsid w:val="39033165"/>
    <w:rsid w:val="39385494"/>
    <w:rsid w:val="3940338C"/>
    <w:rsid w:val="396024C1"/>
    <w:rsid w:val="39751795"/>
    <w:rsid w:val="397B3CCB"/>
    <w:rsid w:val="39CE3776"/>
    <w:rsid w:val="3A003AC9"/>
    <w:rsid w:val="3A1F0C78"/>
    <w:rsid w:val="3A225B32"/>
    <w:rsid w:val="3A98729C"/>
    <w:rsid w:val="3AD77F7F"/>
    <w:rsid w:val="3AE5233A"/>
    <w:rsid w:val="3AEF09CD"/>
    <w:rsid w:val="3B0A6C8A"/>
    <w:rsid w:val="3B230A2F"/>
    <w:rsid w:val="3B40717E"/>
    <w:rsid w:val="3B8F17E0"/>
    <w:rsid w:val="3B9E7F49"/>
    <w:rsid w:val="3BB80A80"/>
    <w:rsid w:val="3BCC6DB5"/>
    <w:rsid w:val="3BEA71F2"/>
    <w:rsid w:val="3BF10126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3A37B5"/>
    <w:rsid w:val="3D7C1913"/>
    <w:rsid w:val="3D7C6941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6ED1"/>
    <w:rsid w:val="3E584536"/>
    <w:rsid w:val="3E6111BA"/>
    <w:rsid w:val="3E8F6DF9"/>
    <w:rsid w:val="3E9645B8"/>
    <w:rsid w:val="3EFD5555"/>
    <w:rsid w:val="3F0E29EA"/>
    <w:rsid w:val="3F144B2F"/>
    <w:rsid w:val="3F196629"/>
    <w:rsid w:val="3F8D7103"/>
    <w:rsid w:val="3F924E93"/>
    <w:rsid w:val="3F9B26C5"/>
    <w:rsid w:val="3F9F6492"/>
    <w:rsid w:val="3FA03488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11756AA"/>
    <w:rsid w:val="411A20F6"/>
    <w:rsid w:val="415F5C7D"/>
    <w:rsid w:val="416A131A"/>
    <w:rsid w:val="417A25A6"/>
    <w:rsid w:val="418D31CB"/>
    <w:rsid w:val="41BB2905"/>
    <w:rsid w:val="41C633AD"/>
    <w:rsid w:val="41D06BFE"/>
    <w:rsid w:val="41EC7FDB"/>
    <w:rsid w:val="41F868C6"/>
    <w:rsid w:val="41FC5381"/>
    <w:rsid w:val="420047DC"/>
    <w:rsid w:val="420D28B3"/>
    <w:rsid w:val="42144290"/>
    <w:rsid w:val="423E3512"/>
    <w:rsid w:val="42550DE5"/>
    <w:rsid w:val="425A40DE"/>
    <w:rsid w:val="425C74DE"/>
    <w:rsid w:val="426F387B"/>
    <w:rsid w:val="4283779D"/>
    <w:rsid w:val="42A97285"/>
    <w:rsid w:val="42B70F0A"/>
    <w:rsid w:val="42BA448B"/>
    <w:rsid w:val="42C243BA"/>
    <w:rsid w:val="42D41213"/>
    <w:rsid w:val="42F52CB4"/>
    <w:rsid w:val="42FA251B"/>
    <w:rsid w:val="4322270F"/>
    <w:rsid w:val="43237A97"/>
    <w:rsid w:val="432D6A7B"/>
    <w:rsid w:val="43401957"/>
    <w:rsid w:val="436F6896"/>
    <w:rsid w:val="43785EDC"/>
    <w:rsid w:val="43A544A8"/>
    <w:rsid w:val="43D20625"/>
    <w:rsid w:val="43EA4A66"/>
    <w:rsid w:val="44025169"/>
    <w:rsid w:val="441E4E74"/>
    <w:rsid w:val="44500F8E"/>
    <w:rsid w:val="44766526"/>
    <w:rsid w:val="448E4386"/>
    <w:rsid w:val="44AE6A56"/>
    <w:rsid w:val="44EB4259"/>
    <w:rsid w:val="44F55F54"/>
    <w:rsid w:val="4506399E"/>
    <w:rsid w:val="450A11E2"/>
    <w:rsid w:val="450B1D0F"/>
    <w:rsid w:val="450B4179"/>
    <w:rsid w:val="454A6DB6"/>
    <w:rsid w:val="45630DCB"/>
    <w:rsid w:val="457E1991"/>
    <w:rsid w:val="458E2A3A"/>
    <w:rsid w:val="458F3D27"/>
    <w:rsid w:val="4599374A"/>
    <w:rsid w:val="45E44967"/>
    <w:rsid w:val="45E97621"/>
    <w:rsid w:val="460D743C"/>
    <w:rsid w:val="46481CEB"/>
    <w:rsid w:val="46794C4F"/>
    <w:rsid w:val="46A51E03"/>
    <w:rsid w:val="46B56F8E"/>
    <w:rsid w:val="46C66AAC"/>
    <w:rsid w:val="46E735E2"/>
    <w:rsid w:val="47462252"/>
    <w:rsid w:val="47536CE6"/>
    <w:rsid w:val="477816E5"/>
    <w:rsid w:val="477F5E58"/>
    <w:rsid w:val="47853753"/>
    <w:rsid w:val="479419CB"/>
    <w:rsid w:val="47A4244C"/>
    <w:rsid w:val="47B32CB2"/>
    <w:rsid w:val="47F30D28"/>
    <w:rsid w:val="48063292"/>
    <w:rsid w:val="48280C4E"/>
    <w:rsid w:val="482E11B8"/>
    <w:rsid w:val="483714C9"/>
    <w:rsid w:val="48397C77"/>
    <w:rsid w:val="487A2EEC"/>
    <w:rsid w:val="48AE0E86"/>
    <w:rsid w:val="48BA4A3C"/>
    <w:rsid w:val="48D25339"/>
    <w:rsid w:val="48E76FB1"/>
    <w:rsid w:val="49690D24"/>
    <w:rsid w:val="498F54DE"/>
    <w:rsid w:val="49BA0172"/>
    <w:rsid w:val="49E90F12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9A71EE"/>
    <w:rsid w:val="4BB51EE1"/>
    <w:rsid w:val="4BEF29E9"/>
    <w:rsid w:val="4BF77B66"/>
    <w:rsid w:val="4C0E4015"/>
    <w:rsid w:val="4C1C00E5"/>
    <w:rsid w:val="4C54147B"/>
    <w:rsid w:val="4C6F21C7"/>
    <w:rsid w:val="4C7D4D0D"/>
    <w:rsid w:val="4C9D17CC"/>
    <w:rsid w:val="4CA34541"/>
    <w:rsid w:val="4CF24918"/>
    <w:rsid w:val="4D2A4C5B"/>
    <w:rsid w:val="4D57295B"/>
    <w:rsid w:val="4D5D2226"/>
    <w:rsid w:val="4D6956A3"/>
    <w:rsid w:val="4D6A182D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3114D7"/>
    <w:rsid w:val="4E44086F"/>
    <w:rsid w:val="4E457F8B"/>
    <w:rsid w:val="4E5E35E6"/>
    <w:rsid w:val="4E9E144C"/>
    <w:rsid w:val="4EC57D26"/>
    <w:rsid w:val="4EE17334"/>
    <w:rsid w:val="4EE32696"/>
    <w:rsid w:val="4EEF4858"/>
    <w:rsid w:val="4EF53A4F"/>
    <w:rsid w:val="4F0C2598"/>
    <w:rsid w:val="4F1D2175"/>
    <w:rsid w:val="4F252794"/>
    <w:rsid w:val="4F443011"/>
    <w:rsid w:val="4F5F42A2"/>
    <w:rsid w:val="4F731A9A"/>
    <w:rsid w:val="4F7F693A"/>
    <w:rsid w:val="4FB77BB0"/>
    <w:rsid w:val="4FEF213F"/>
    <w:rsid w:val="501237AD"/>
    <w:rsid w:val="50316627"/>
    <w:rsid w:val="504B7F99"/>
    <w:rsid w:val="506B74F3"/>
    <w:rsid w:val="507822F7"/>
    <w:rsid w:val="50B34FD7"/>
    <w:rsid w:val="50C90A47"/>
    <w:rsid w:val="512939FE"/>
    <w:rsid w:val="51553E34"/>
    <w:rsid w:val="51633B30"/>
    <w:rsid w:val="5184528B"/>
    <w:rsid w:val="518D2F16"/>
    <w:rsid w:val="51D86E70"/>
    <w:rsid w:val="51FC2426"/>
    <w:rsid w:val="521A408E"/>
    <w:rsid w:val="52207026"/>
    <w:rsid w:val="523341F4"/>
    <w:rsid w:val="52540651"/>
    <w:rsid w:val="52872691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740793"/>
    <w:rsid w:val="537A1464"/>
    <w:rsid w:val="53B02D8D"/>
    <w:rsid w:val="53D86BA5"/>
    <w:rsid w:val="54166685"/>
    <w:rsid w:val="54287BE7"/>
    <w:rsid w:val="543A6AB1"/>
    <w:rsid w:val="54835BFC"/>
    <w:rsid w:val="54A92FB9"/>
    <w:rsid w:val="54B74CFA"/>
    <w:rsid w:val="54E52C5C"/>
    <w:rsid w:val="550254CC"/>
    <w:rsid w:val="55380C27"/>
    <w:rsid w:val="558208CB"/>
    <w:rsid w:val="55BE4469"/>
    <w:rsid w:val="55F30F51"/>
    <w:rsid w:val="56087556"/>
    <w:rsid w:val="56536587"/>
    <w:rsid w:val="56593BAF"/>
    <w:rsid w:val="565F389D"/>
    <w:rsid w:val="56683DBE"/>
    <w:rsid w:val="56AF0D31"/>
    <w:rsid w:val="56B95AF0"/>
    <w:rsid w:val="56C87883"/>
    <w:rsid w:val="56D15813"/>
    <w:rsid w:val="56F13FEC"/>
    <w:rsid w:val="56F72C88"/>
    <w:rsid w:val="56F86E99"/>
    <w:rsid w:val="570937FB"/>
    <w:rsid w:val="570D5771"/>
    <w:rsid w:val="57256D21"/>
    <w:rsid w:val="573F4A20"/>
    <w:rsid w:val="576B3425"/>
    <w:rsid w:val="578A418B"/>
    <w:rsid w:val="57D05AFF"/>
    <w:rsid w:val="57EE1A82"/>
    <w:rsid w:val="58345F62"/>
    <w:rsid w:val="588746D7"/>
    <w:rsid w:val="589E725E"/>
    <w:rsid w:val="58B9375C"/>
    <w:rsid w:val="58D076D0"/>
    <w:rsid w:val="58E1669C"/>
    <w:rsid w:val="58FC3CD4"/>
    <w:rsid w:val="591C202E"/>
    <w:rsid w:val="592916AE"/>
    <w:rsid w:val="5933248E"/>
    <w:rsid w:val="59727752"/>
    <w:rsid w:val="5978550F"/>
    <w:rsid w:val="5997792F"/>
    <w:rsid w:val="59B12950"/>
    <w:rsid w:val="59B570EC"/>
    <w:rsid w:val="59EE44CA"/>
    <w:rsid w:val="59F56D1E"/>
    <w:rsid w:val="5A25021F"/>
    <w:rsid w:val="5A325654"/>
    <w:rsid w:val="5A4F622F"/>
    <w:rsid w:val="5A73778C"/>
    <w:rsid w:val="5A7C665F"/>
    <w:rsid w:val="5A9D6B77"/>
    <w:rsid w:val="5AA53CA4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471AC7"/>
    <w:rsid w:val="5C595A0F"/>
    <w:rsid w:val="5C6617FA"/>
    <w:rsid w:val="5C6A08C1"/>
    <w:rsid w:val="5CD959FA"/>
    <w:rsid w:val="5CDB621A"/>
    <w:rsid w:val="5CE570AF"/>
    <w:rsid w:val="5CF52E9E"/>
    <w:rsid w:val="5D0E4B66"/>
    <w:rsid w:val="5D180012"/>
    <w:rsid w:val="5D2F381F"/>
    <w:rsid w:val="5D411E1D"/>
    <w:rsid w:val="5D7A778A"/>
    <w:rsid w:val="5D8E3BCA"/>
    <w:rsid w:val="5D911CFA"/>
    <w:rsid w:val="5DA44691"/>
    <w:rsid w:val="5DCA2675"/>
    <w:rsid w:val="5DD066AB"/>
    <w:rsid w:val="5DE33C48"/>
    <w:rsid w:val="5DF83EF7"/>
    <w:rsid w:val="5DFE380D"/>
    <w:rsid w:val="5E275BED"/>
    <w:rsid w:val="5E3F5869"/>
    <w:rsid w:val="5E7D7CC4"/>
    <w:rsid w:val="5E913808"/>
    <w:rsid w:val="5ED57215"/>
    <w:rsid w:val="5EE0788D"/>
    <w:rsid w:val="5F0C074E"/>
    <w:rsid w:val="5F2A27B7"/>
    <w:rsid w:val="5F3A534E"/>
    <w:rsid w:val="5FD33113"/>
    <w:rsid w:val="5FDD1A08"/>
    <w:rsid w:val="5FDF233F"/>
    <w:rsid w:val="5FE73FAD"/>
    <w:rsid w:val="5FEB3932"/>
    <w:rsid w:val="606A03FF"/>
    <w:rsid w:val="60817469"/>
    <w:rsid w:val="60BE3D44"/>
    <w:rsid w:val="60E3774A"/>
    <w:rsid w:val="60F122EE"/>
    <w:rsid w:val="60FA67D1"/>
    <w:rsid w:val="61086560"/>
    <w:rsid w:val="611663C7"/>
    <w:rsid w:val="61B138C9"/>
    <w:rsid w:val="61BB04D2"/>
    <w:rsid w:val="61EE529E"/>
    <w:rsid w:val="6221090A"/>
    <w:rsid w:val="625459AB"/>
    <w:rsid w:val="628C6E95"/>
    <w:rsid w:val="62A667C6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426653E"/>
    <w:rsid w:val="6469770D"/>
    <w:rsid w:val="64987505"/>
    <w:rsid w:val="64B25D11"/>
    <w:rsid w:val="64C8480E"/>
    <w:rsid w:val="64D51D6C"/>
    <w:rsid w:val="64D66E25"/>
    <w:rsid w:val="651950D9"/>
    <w:rsid w:val="6520276A"/>
    <w:rsid w:val="65425119"/>
    <w:rsid w:val="656E173A"/>
    <w:rsid w:val="65761964"/>
    <w:rsid w:val="657A4148"/>
    <w:rsid w:val="659031D6"/>
    <w:rsid w:val="65E50E3D"/>
    <w:rsid w:val="65EB328A"/>
    <w:rsid w:val="65FC0D3F"/>
    <w:rsid w:val="66147966"/>
    <w:rsid w:val="664D2C22"/>
    <w:rsid w:val="666338AF"/>
    <w:rsid w:val="66C264EB"/>
    <w:rsid w:val="66D10E5F"/>
    <w:rsid w:val="66EA7DA5"/>
    <w:rsid w:val="66FD3D4C"/>
    <w:rsid w:val="67326655"/>
    <w:rsid w:val="67330526"/>
    <w:rsid w:val="673B24E4"/>
    <w:rsid w:val="674E313A"/>
    <w:rsid w:val="67564664"/>
    <w:rsid w:val="67607275"/>
    <w:rsid w:val="67667EB5"/>
    <w:rsid w:val="67BB7D25"/>
    <w:rsid w:val="67D763B7"/>
    <w:rsid w:val="67E62CEF"/>
    <w:rsid w:val="67F33900"/>
    <w:rsid w:val="680469EE"/>
    <w:rsid w:val="685A46A5"/>
    <w:rsid w:val="687D59BB"/>
    <w:rsid w:val="68872FBF"/>
    <w:rsid w:val="68C222A7"/>
    <w:rsid w:val="68F71410"/>
    <w:rsid w:val="691A29A8"/>
    <w:rsid w:val="693A1F44"/>
    <w:rsid w:val="69420A5A"/>
    <w:rsid w:val="696C1EB2"/>
    <w:rsid w:val="69921C44"/>
    <w:rsid w:val="69987D78"/>
    <w:rsid w:val="699F3A6A"/>
    <w:rsid w:val="69E800BA"/>
    <w:rsid w:val="69F8606B"/>
    <w:rsid w:val="6A0B7FBB"/>
    <w:rsid w:val="6A5B6544"/>
    <w:rsid w:val="6AFD21D0"/>
    <w:rsid w:val="6B0F6A19"/>
    <w:rsid w:val="6B173367"/>
    <w:rsid w:val="6B2D34D2"/>
    <w:rsid w:val="6B3F5517"/>
    <w:rsid w:val="6B4925B5"/>
    <w:rsid w:val="6B523030"/>
    <w:rsid w:val="6B562199"/>
    <w:rsid w:val="6B8C706D"/>
    <w:rsid w:val="6BB153A8"/>
    <w:rsid w:val="6BB45BE0"/>
    <w:rsid w:val="6BBC7B74"/>
    <w:rsid w:val="6BD218DB"/>
    <w:rsid w:val="6BDA0DEE"/>
    <w:rsid w:val="6BF36086"/>
    <w:rsid w:val="6BFA1C49"/>
    <w:rsid w:val="6C1A0FB0"/>
    <w:rsid w:val="6C553F6E"/>
    <w:rsid w:val="6C5C255D"/>
    <w:rsid w:val="6C5F61BF"/>
    <w:rsid w:val="6C651C84"/>
    <w:rsid w:val="6CB81E69"/>
    <w:rsid w:val="6D203815"/>
    <w:rsid w:val="6D331EC9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20734B"/>
    <w:rsid w:val="6F6E01E1"/>
    <w:rsid w:val="6F6F5C0C"/>
    <w:rsid w:val="6F7C355E"/>
    <w:rsid w:val="6FA5687A"/>
    <w:rsid w:val="6FAB7855"/>
    <w:rsid w:val="6FB05096"/>
    <w:rsid w:val="6FE72CFB"/>
    <w:rsid w:val="70014D12"/>
    <w:rsid w:val="70032BCE"/>
    <w:rsid w:val="70607BDA"/>
    <w:rsid w:val="70653A8E"/>
    <w:rsid w:val="70933F35"/>
    <w:rsid w:val="709E7007"/>
    <w:rsid w:val="70BE667E"/>
    <w:rsid w:val="70F06142"/>
    <w:rsid w:val="70F905BE"/>
    <w:rsid w:val="711E6EAF"/>
    <w:rsid w:val="7127318F"/>
    <w:rsid w:val="712F3454"/>
    <w:rsid w:val="714E239D"/>
    <w:rsid w:val="71B64371"/>
    <w:rsid w:val="71FF038F"/>
    <w:rsid w:val="72094AFB"/>
    <w:rsid w:val="7237615D"/>
    <w:rsid w:val="72B343AA"/>
    <w:rsid w:val="72C22D1D"/>
    <w:rsid w:val="72C27CD0"/>
    <w:rsid w:val="72C55DD3"/>
    <w:rsid w:val="72D646C9"/>
    <w:rsid w:val="72D80309"/>
    <w:rsid w:val="72EF54FE"/>
    <w:rsid w:val="731335F9"/>
    <w:rsid w:val="735D33BE"/>
    <w:rsid w:val="73637740"/>
    <w:rsid w:val="736C4AAD"/>
    <w:rsid w:val="73736AD1"/>
    <w:rsid w:val="737D1D76"/>
    <w:rsid w:val="738F5B8D"/>
    <w:rsid w:val="73916D46"/>
    <w:rsid w:val="740F7134"/>
    <w:rsid w:val="74A75E1B"/>
    <w:rsid w:val="74B00D3B"/>
    <w:rsid w:val="74E6324D"/>
    <w:rsid w:val="74FF4257"/>
    <w:rsid w:val="750367DC"/>
    <w:rsid w:val="7549114F"/>
    <w:rsid w:val="756808D4"/>
    <w:rsid w:val="758A245D"/>
    <w:rsid w:val="759F76D1"/>
    <w:rsid w:val="7613022E"/>
    <w:rsid w:val="76204607"/>
    <w:rsid w:val="763B00BC"/>
    <w:rsid w:val="76581C16"/>
    <w:rsid w:val="768D76B7"/>
    <w:rsid w:val="76936DFB"/>
    <w:rsid w:val="76A12096"/>
    <w:rsid w:val="76B66BEA"/>
    <w:rsid w:val="76CD3EAC"/>
    <w:rsid w:val="76F9744C"/>
    <w:rsid w:val="774D3025"/>
    <w:rsid w:val="777A405B"/>
    <w:rsid w:val="77880FF9"/>
    <w:rsid w:val="779B3C14"/>
    <w:rsid w:val="77BF3DD6"/>
    <w:rsid w:val="77E035B6"/>
    <w:rsid w:val="77E27099"/>
    <w:rsid w:val="78333B5E"/>
    <w:rsid w:val="78503135"/>
    <w:rsid w:val="789E637E"/>
    <w:rsid w:val="78AD3D6C"/>
    <w:rsid w:val="792C543C"/>
    <w:rsid w:val="793B6920"/>
    <w:rsid w:val="795D558B"/>
    <w:rsid w:val="796B7ABA"/>
    <w:rsid w:val="799665AB"/>
    <w:rsid w:val="79B05EA0"/>
    <w:rsid w:val="79D0199A"/>
    <w:rsid w:val="79F16A1F"/>
    <w:rsid w:val="79FC00E7"/>
    <w:rsid w:val="7A0B3E20"/>
    <w:rsid w:val="7A180C77"/>
    <w:rsid w:val="7A3C51D9"/>
    <w:rsid w:val="7A402EBA"/>
    <w:rsid w:val="7A4D33A7"/>
    <w:rsid w:val="7A6E1110"/>
    <w:rsid w:val="7A6F15A5"/>
    <w:rsid w:val="7A7E0DAD"/>
    <w:rsid w:val="7A951F8F"/>
    <w:rsid w:val="7ADF188F"/>
    <w:rsid w:val="7B5B1790"/>
    <w:rsid w:val="7B8D7030"/>
    <w:rsid w:val="7B9E1396"/>
    <w:rsid w:val="7BDB4B43"/>
    <w:rsid w:val="7BE40C30"/>
    <w:rsid w:val="7BF57B3A"/>
    <w:rsid w:val="7C12747D"/>
    <w:rsid w:val="7C6832AD"/>
    <w:rsid w:val="7C6A194C"/>
    <w:rsid w:val="7C7A51B8"/>
    <w:rsid w:val="7C7C7371"/>
    <w:rsid w:val="7C957EC9"/>
    <w:rsid w:val="7CC70366"/>
    <w:rsid w:val="7D0D2915"/>
    <w:rsid w:val="7D387442"/>
    <w:rsid w:val="7D5E11FB"/>
    <w:rsid w:val="7D862757"/>
    <w:rsid w:val="7DAF155B"/>
    <w:rsid w:val="7DCF6C0D"/>
    <w:rsid w:val="7E0109FA"/>
    <w:rsid w:val="7E133841"/>
    <w:rsid w:val="7E1D681B"/>
    <w:rsid w:val="7E2611F2"/>
    <w:rsid w:val="7E365938"/>
    <w:rsid w:val="7E3A4C4A"/>
    <w:rsid w:val="7E4B71CE"/>
    <w:rsid w:val="7E544F52"/>
    <w:rsid w:val="7E5F32B8"/>
    <w:rsid w:val="7E677379"/>
    <w:rsid w:val="7EA92050"/>
    <w:rsid w:val="7EBC456E"/>
    <w:rsid w:val="7ED10FFC"/>
    <w:rsid w:val="7EDE5E78"/>
    <w:rsid w:val="7EF500EE"/>
    <w:rsid w:val="7F2C06ED"/>
    <w:rsid w:val="7F4C14C8"/>
    <w:rsid w:val="7F562C5C"/>
    <w:rsid w:val="7F5B691A"/>
    <w:rsid w:val="7F9C6BB5"/>
    <w:rsid w:val="7FD65CC4"/>
    <w:rsid w:val="7FE024DD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2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719</Characters>
  <Lines>0</Lines>
  <Paragraphs>0</Paragraphs>
  <TotalTime>0</TotalTime>
  <ScaleCrop>false</ScaleCrop>
  <LinksUpToDate>false</LinksUpToDate>
  <CharactersWithSpaces>792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2024-06-13T02:07:00Z</dcterms:created>
  <dc:creator>李若萌</dc:creator>
  <cp:lastModifiedBy>Administrator</cp:lastModifiedBy>
  <dcterms:modified xsi:type="dcterms:W3CDTF">2024-06-18T01:28:40Z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E0587899B0724732AB85D0F0960CBEFA_12</vt:lpwstr>
  </property>
</Properties>
</file>