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5459A">
      <w:pPr>
        <w:spacing w:line="520" w:lineRule="exact"/>
        <w:jc w:val="center"/>
        <w:rPr>
          <w:ins w:id="0" w:author="张帆" w:date="2023-12-26T17:19:00Z"/>
          <w:rStyle w:val="6"/>
          <w:rFonts w:hint="eastAsia" w:cs="Times New Roman"/>
          <w:lang w:val="en-US" w:eastAsia="zh-CN"/>
        </w:rPr>
      </w:pPr>
      <w:ins w:id="1" w:author="张帆" w:date="2023-12-26T17:19:00Z">
        <w:r>
          <w:rPr>
            <w:rStyle w:val="6"/>
            <w:rFonts w:hint="eastAsia" w:ascii="Times New Roman" w:hAnsi="Times New Roman" w:cs="Times New Roman"/>
            <w:lang w:val="en-US" w:eastAsia="zh-CN"/>
          </w:rPr>
          <w:t>社会保险费限期缴纳名册</w:t>
        </w:r>
      </w:ins>
    </w:p>
    <w:p w14:paraId="0A7139E6">
      <w:pPr>
        <w:spacing w:line="380" w:lineRule="exact"/>
        <w:jc w:val="center"/>
        <w:rPr>
          <w:ins w:id="2" w:author="张帆" w:date="2023-12-26T17:19:00Z"/>
          <w:rFonts w:hint="eastAsia" w:ascii="宋体" w:hAnsi="宋体" w:eastAsia="宋体"/>
          <w:szCs w:val="21"/>
          <w:lang w:eastAsia="zh-CN"/>
        </w:rPr>
      </w:pPr>
    </w:p>
    <w:p w14:paraId="6B8A88CC">
      <w:pPr>
        <w:spacing w:line="380" w:lineRule="exact"/>
        <w:jc w:val="center"/>
        <w:rPr>
          <w:rFonts w:hint="eastAsia" w:ascii="宋体" w:hAnsi="宋体" w:eastAsia="宋体"/>
          <w:b w:val="0"/>
          <w:bCs w:val="0"/>
          <w:spacing w:val="0"/>
          <w:sz w:val="21"/>
          <w:szCs w:val="21"/>
        </w:rPr>
        <w:pPrChange w:id="3" w:author="刘岩军" w:date="2023-12-26T22:34:00Z">
          <w:pPr>
            <w:pStyle w:val="3"/>
          </w:pPr>
        </w:pPrChange>
      </w:pPr>
      <w:ins w:id="4" w:author="张帆" w:date="2023-12-26T17:19:00Z">
        <w:r>
          <w:rPr>
            <w:rFonts w:hint="eastAsia" w:ascii="宋体" w:hAnsi="宋体" w:eastAsia="宋体"/>
            <w:szCs w:val="21"/>
            <w:lang w:eastAsia="zh-CN"/>
          </w:rPr>
          <w:t>《</w:t>
        </w:r>
      </w:ins>
      <w:ins w:id="5" w:author="张帆" w:date="2023-12-26T17:19:00Z">
        <w:del w:id="6" w:author="刘岩军" w:date="2023-12-26T22:30:00Z">
          <w:r>
            <w:rPr>
              <w:rFonts w:hint="eastAsia" w:ascii="宋体" w:hAnsi="宋体" w:eastAsia="宋体"/>
              <w:szCs w:val="21"/>
              <w:lang w:val="en-US" w:eastAsia="zh-CN"/>
            </w:rPr>
            <w:delText>xxx税务局xxx</w:delText>
          </w:r>
        </w:del>
      </w:ins>
      <w:ins w:id="7" w:author="张帆" w:date="2023-12-26T17:19:00Z">
        <w:del w:id="8" w:author="刘岩军" w:date="2023-12-26T22:30:00Z">
          <w:r>
            <w:rPr>
              <w:rFonts w:hint="eastAsia" w:ascii="宋体" w:hAnsi="宋体"/>
              <w:szCs w:val="21"/>
              <w:lang w:val="en-US" w:eastAsia="zh-CN"/>
            </w:rPr>
            <w:delText>所</w:delText>
          </w:r>
        </w:del>
      </w:ins>
      <w:ins w:id="9" w:author="张帆" w:date="2023-12-26T17:19:00Z">
        <w:r>
          <w:rPr>
            <w:rFonts w:hint="eastAsia" w:ascii="宋体" w:hAnsi="宋体" w:eastAsia="宋体"/>
            <w:szCs w:val="21"/>
            <w:lang w:val="en-US" w:eastAsia="zh-CN"/>
          </w:rPr>
          <w:t>社会保险费限期缴纳</w:t>
        </w:r>
      </w:ins>
      <w:ins w:id="10" w:author="张帆" w:date="2023-12-26T17:19:00Z">
        <w:r>
          <w:rPr>
            <w:rFonts w:hint="eastAsia" w:ascii="宋体" w:hAnsi="宋体" w:eastAsia="宋体"/>
            <w:szCs w:val="21"/>
          </w:rPr>
          <w:t>通知书》：</w:t>
        </w:r>
      </w:ins>
      <w:ins w:id="11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u w:val="none"/>
            <w:lang w:val="en-US" w:eastAsia="zh-CN"/>
            <w:rPrChange w:id="12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  <w:u w:val="none"/>
                <w:lang w:val="en-US" w:eastAsia="zh-CN"/>
              </w:rPr>
            </w:rPrChange>
          </w:rPr>
          <w:t>津</w:t>
        </w:r>
      </w:ins>
      <w:r>
        <w:rPr>
          <w:rFonts w:hint="eastAsia" w:ascii="宋体" w:hAnsi="宋体" w:eastAsia="宋体"/>
          <w:szCs w:val="21"/>
          <w:lang w:val="en-US" w:eastAsia="zh-CN"/>
        </w:rPr>
        <w:t>开</w:t>
      </w:r>
      <w:ins w:id="13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rPrChange w:id="14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</w:rPr>
            </w:rPrChange>
          </w:rPr>
          <w:t>税</w:t>
        </w:r>
      </w:ins>
      <w:r>
        <w:rPr>
          <w:rFonts w:hint="eastAsia" w:ascii="宋体" w:hAnsi="宋体" w:eastAsia="宋体"/>
          <w:szCs w:val="21"/>
          <w:lang w:val="en-US" w:eastAsia="zh-CN"/>
        </w:rPr>
        <w:t>鼓</w:t>
      </w:r>
      <w:ins w:id="15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u w:val="none"/>
            <w:lang w:val="en-US" w:eastAsia="zh-CN"/>
            <w:rPrChange w:id="16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  <w:u w:val="none"/>
                <w:lang w:val="en-US" w:eastAsia="zh-CN"/>
              </w:rPr>
            </w:rPrChange>
          </w:rPr>
          <w:t>费</w:t>
        </w:r>
      </w:ins>
      <w:ins w:id="17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lang w:eastAsia="zh-CN"/>
            <w:rPrChange w:id="18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  <w:lang w:eastAsia="zh-CN"/>
              </w:rPr>
            </w:rPrChange>
          </w:rPr>
          <w:t>限缴通</w:t>
        </w:r>
      </w:ins>
      <w:ins w:id="19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0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〔</w:t>
        </w:r>
      </w:ins>
      <w:r>
        <w:rPr>
          <w:rFonts w:hint="eastAsia" w:ascii="宋体" w:hAnsi="宋体" w:eastAsia="宋体"/>
          <w:szCs w:val="21"/>
          <w:lang w:val="en-US" w:eastAsia="zh-CN"/>
        </w:rPr>
        <w:t>2024</w:t>
      </w:r>
      <w:ins w:id="21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2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〕</w:t>
        </w:r>
      </w:ins>
      <w:r>
        <w:rPr>
          <w:rFonts w:hint="eastAsia" w:ascii="宋体" w:hAnsi="宋体" w:eastAsia="宋体"/>
          <w:szCs w:val="21"/>
          <w:lang w:val="en-US" w:eastAsia="zh-CN"/>
        </w:rPr>
        <w:t>2</w:t>
      </w:r>
      <w:ins w:id="23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4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号</w:t>
        </w:r>
      </w:ins>
    </w:p>
    <w:p w14:paraId="34C938F4">
      <w:pPr>
        <w:pStyle w:val="3"/>
        <w:rPr>
          <w:ins w:id="25" w:author="张帆" w:date="2023-12-26T17:19:00Z"/>
          <w:del w:id="26" w:author="刘岩军" w:date="2023-12-27T10:01:00Z"/>
          <w:lang w:val="en-US" w:eastAsia="zh-CN"/>
        </w:rPr>
      </w:pPr>
    </w:p>
    <w:p w14:paraId="0AD056F5">
      <w:pPr>
        <w:spacing w:line="380" w:lineRule="exact"/>
        <w:ind w:firstLine="0" w:firstLineChars="0"/>
        <w:jc w:val="left"/>
        <w:rPr>
          <w:ins w:id="28" w:author="张帆" w:date="2023-12-26T17:19:00Z"/>
          <w:del w:id="29" w:author="刘岩军" w:date="2023-12-27T10:01:00Z"/>
          <w:rFonts w:hint="eastAsia" w:ascii="Calibri" w:hAnsi="Calibri"/>
          <w:bCs w:val="0"/>
          <w:kern w:val="2"/>
          <w:sz w:val="21"/>
          <w:szCs w:val="21"/>
          <w:rPrChange w:id="30" w:author="刘岩军" w:date="2023-12-26T22:31:00Z">
            <w:rPr>
              <w:ins w:id="31" w:author="张帆" w:date="2023-12-26T17:19:00Z"/>
              <w:del w:id="32" w:author="刘岩军" w:date="2023-12-27T10:01:00Z"/>
              <w:rFonts w:ascii="宋体" w:hAnsi="宋体"/>
              <w:bCs/>
              <w:kern w:val="0"/>
              <w:sz w:val="32"/>
              <w:szCs w:val="32"/>
            </w:rPr>
          </w:rPrChange>
        </w:rPr>
        <w:pPrChange w:id="27" w:author="刘岩军" w:date="2023-12-26T22:34:00Z">
          <w:pPr>
            <w:spacing w:line="280" w:lineRule="exact"/>
            <w:ind w:firstLine="800" w:firstLineChars="250"/>
            <w:jc w:val="left"/>
          </w:pPr>
        </w:pPrChange>
      </w:pPr>
    </w:p>
    <w:p w14:paraId="3582430B">
      <w:pPr>
        <w:spacing w:line="380" w:lineRule="exact"/>
        <w:ind w:right="-210" w:rightChars="-100" w:firstLine="0" w:firstLineChars="0"/>
        <w:jc w:val="left"/>
        <w:rPr>
          <w:ins w:id="34" w:author="张帆" w:date="2023-12-26T17:19:00Z"/>
          <w:rStyle w:val="6"/>
          <w:rFonts w:hint="eastAsia" w:ascii="宋体" w:hAnsi="宋体" w:eastAsia="宋体" w:cs="Times New Roman"/>
          <w:kern w:val="2"/>
          <w:sz w:val="21"/>
          <w:szCs w:val="21"/>
          <w:lang w:val="en-US" w:eastAsia="zh-CN"/>
          <w:rPrChange w:id="35" w:author="刘岩军" w:date="2023-12-26T22:31:00Z">
            <w:rPr>
              <w:ins w:id="36" w:author="张帆" w:date="2023-12-26T17:19:00Z"/>
              <w:rStyle w:val="6"/>
              <w:rFonts w:hint="eastAsia" w:cs="Times New Roman"/>
              <w:lang w:val="en-US" w:eastAsia="zh-CN"/>
            </w:rPr>
          </w:rPrChange>
        </w:rPr>
        <w:pPrChange w:id="33" w:author="刘岩军" w:date="2023-12-26T22:34:00Z">
          <w:pPr>
            <w:spacing w:line="460" w:lineRule="exact"/>
            <w:ind w:firstLine="240" w:firstLineChars="100"/>
            <w:jc w:val="left"/>
          </w:pPr>
        </w:pPrChange>
      </w:pPr>
      <w:ins w:id="37" w:author="张帆" w:date="2023-12-26T17:19:00Z">
        <w:del w:id="38" w:author="刘岩军" w:date="2023-12-27T10:01:00Z">
          <w:r>
            <w:rPr>
              <w:rFonts w:hint="eastAsia" w:ascii="宋体" w:hAnsi="宋体" w:eastAsia="宋体"/>
              <w:bCs w:val="0"/>
              <w:kern w:val="2"/>
              <w:sz w:val="21"/>
              <w:szCs w:val="21"/>
              <w:lang w:eastAsia="zh-CN"/>
              <w:rPrChange w:id="39" w:author="刘岩军" w:date="2023-12-26T22:31:00Z">
                <w:rPr>
                  <w:rFonts w:hint="eastAsia" w:ascii="仿宋" w:hAnsi="仿宋" w:eastAsia="仿宋"/>
                  <w:bCs/>
                  <w:kern w:val="0"/>
                  <w:sz w:val="24"/>
                  <w:szCs w:val="24"/>
                  <w:lang w:eastAsia="zh-CN"/>
                </w:rPr>
              </w:rPrChange>
            </w:rPr>
            <w:delText>用人</w:delText>
          </w:r>
        </w:del>
      </w:ins>
      <w:ins w:id="40" w:author="刘岩军" w:date="2023-12-27T10:01:00Z">
        <w:r>
          <w:rPr>
            <w:rFonts w:hint="eastAsia" w:ascii="Calibri" w:hAnsi="Calibri" w:eastAsia="宋体" w:cs="Times New Roman"/>
            <w:kern w:val="2"/>
            <w:sz w:val="21"/>
            <w:szCs w:val="22"/>
            <w:lang w:val="en-US" w:eastAsia="zh-CN" w:bidi="ar-SA"/>
          </w:rPr>
          <w:t>缴费</w:t>
        </w:r>
      </w:ins>
      <w:ins w:id="41" w:author="张帆" w:date="2023-12-26T17:19:00Z">
        <w:r>
          <w:rPr>
            <w:rFonts w:hint="eastAsia" w:ascii="宋体" w:hAnsi="宋体" w:eastAsia="宋体"/>
            <w:bCs w:val="0"/>
            <w:kern w:val="2"/>
            <w:sz w:val="21"/>
            <w:szCs w:val="21"/>
            <w:rPrChange w:id="42" w:author="刘岩军" w:date="2023-12-26T22:31:00Z"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rPrChange>
          </w:rPr>
          <w:t>单位名称</w:t>
        </w:r>
      </w:ins>
      <w:ins w:id="43" w:author="张帆" w:date="2023-12-26T17:19:00Z">
        <w:r>
          <w:rPr>
            <w:rFonts w:hint="eastAsia" w:ascii="宋体" w:hAnsi="宋体" w:eastAsia="宋体"/>
            <w:sz w:val="21"/>
            <w:szCs w:val="21"/>
            <w:rPrChange w:id="44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: </w:t>
        </w:r>
      </w:ins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咨信（天津）企业管理咨询有限公司</w:t>
      </w:r>
      <w:ins w:id="45" w:author="张帆" w:date="2023-12-26T17:19:00Z">
        <w:r>
          <w:rPr>
            <w:rFonts w:hint="eastAsia" w:ascii="宋体" w:hAnsi="宋体" w:eastAsia="宋体"/>
            <w:sz w:val="21"/>
            <w:szCs w:val="21"/>
            <w:rPrChange w:id="46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       </w:t>
        </w:r>
      </w:ins>
      <w:ins w:id="47" w:author="张帆" w:date="2023-12-26T17:19:00Z">
        <w:del w:id="48" w:author="刘岩军" w:date="2023-12-26T22:33:00Z">
          <w:r>
            <w:rPr>
              <w:rFonts w:hint="eastAsia" w:ascii="宋体" w:hAnsi="宋体" w:eastAsia="宋体"/>
              <w:sz w:val="21"/>
              <w:szCs w:val="21"/>
              <w:rPrChange w:id="49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0" w:author="张帆" w:date="2023-12-26T17:19:00Z">
        <w:r>
          <w:rPr>
            <w:rFonts w:hint="eastAsia" w:ascii="宋体" w:hAnsi="宋体" w:eastAsia="宋体"/>
            <w:sz w:val="21"/>
            <w:szCs w:val="21"/>
            <w:rPrChange w:id="51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  </w:t>
        </w:r>
      </w:ins>
      <w:ins w:id="52" w:author="张帆" w:date="2023-12-26T17:19:00Z">
        <w:del w:id="53" w:author="刘岩军" w:date="2023-12-26T22:34:00Z">
          <w:r>
            <w:rPr>
              <w:rFonts w:hint="eastAsia" w:ascii="宋体" w:hAnsi="宋体" w:eastAsia="宋体"/>
              <w:sz w:val="21"/>
              <w:szCs w:val="21"/>
              <w:rPrChange w:id="54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5" w:author="张帆" w:date="2023-12-26T17:19:00Z">
        <w:del w:id="56" w:author="刘岩军" w:date="2023-12-26T22:34:00Z">
          <w:r>
            <w:rPr>
              <w:rFonts w:hint="eastAsia" w:ascii="宋体" w:hAnsi="宋体" w:eastAsia="宋体"/>
              <w:sz w:val="21"/>
              <w:szCs w:val="21"/>
              <w:rPrChange w:id="57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8" w:author="张帆" w:date="2023-12-26T17:19:00Z">
        <w:r>
          <w:rPr>
            <w:rFonts w:hint="eastAsia" w:ascii="宋体" w:hAnsi="宋体" w:eastAsia="宋体"/>
            <w:sz w:val="21"/>
            <w:szCs w:val="21"/>
            <w:rPrChange w:id="59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</w:t>
        </w:r>
      </w:ins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2024</w:t>
      </w:r>
      <w:ins w:id="60" w:author="张帆" w:date="2023-12-26T17:19:00Z">
        <w:r>
          <w:rPr>
            <w:rFonts w:hint="eastAsia" w:ascii="宋体" w:hAnsi="宋体" w:eastAsia="宋体"/>
            <w:sz w:val="21"/>
            <w:szCs w:val="21"/>
            <w:rPrChange w:id="61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>年</w:t>
        </w:r>
      </w:ins>
      <w:r>
        <w:rPr>
          <w:rFonts w:hint="eastAsia" w:ascii="宋体" w:hAnsi="宋体" w:eastAsia="宋体"/>
          <w:sz w:val="21"/>
          <w:szCs w:val="21"/>
          <w:lang w:val="en-US" w:eastAsia="zh-CN"/>
        </w:rPr>
        <w:t>6</w:t>
      </w:r>
      <w:ins w:id="62" w:author="张帆" w:date="2023-12-26T17:19:00Z">
        <w:r>
          <w:rPr>
            <w:rFonts w:hint="eastAsia" w:ascii="宋体" w:hAnsi="宋体" w:eastAsia="宋体"/>
            <w:sz w:val="21"/>
            <w:szCs w:val="21"/>
            <w:rPrChange w:id="63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>月</w:t>
        </w:r>
      </w:ins>
      <w:r>
        <w:rPr>
          <w:rFonts w:hint="eastAsia" w:ascii="宋体" w:hAnsi="宋体" w:eastAsia="宋体"/>
          <w:sz w:val="21"/>
          <w:szCs w:val="21"/>
          <w:lang w:val="en-US" w:eastAsia="zh-CN"/>
        </w:rPr>
        <w:t>5</w:t>
      </w:r>
      <w:ins w:id="64" w:author="张帆" w:date="2023-12-26T17:19:00Z">
        <w:r>
          <w:rPr>
            <w:rFonts w:hint="eastAsia" w:ascii="宋体" w:hAnsi="宋体" w:eastAsia="宋体"/>
            <w:sz w:val="21"/>
            <w:szCs w:val="21"/>
            <w:rPrChange w:id="65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>日</w:t>
        </w:r>
      </w:ins>
      <w:ins w:id="66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67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 </w:t>
        </w:r>
      </w:ins>
      <w:ins w:id="68" w:author="张帆" w:date="2023-12-26T17:19:00Z">
        <w:r>
          <w:rPr>
            <w:rFonts w:hint="eastAsia" w:ascii="宋体" w:hAnsi="宋体" w:eastAsia="宋体"/>
            <w:sz w:val="21"/>
            <w:szCs w:val="21"/>
            <w:rPrChange w:id="69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 </w:t>
        </w:r>
      </w:ins>
      <w:ins w:id="70" w:author="张帆" w:date="2023-12-26T17:19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71" w:author="刘岩军" w:date="2023-12-26T22:31:00Z"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rPrChange>
          </w:rPr>
          <w:t xml:space="preserve">     </w:t>
        </w:r>
      </w:ins>
      <w:ins w:id="72" w:author="张帆" w:date="2023-12-26T17:19:00Z">
        <w:del w:id="73" w:author="刘岩军" w:date="2023-12-26T22:28:00Z">
          <w:r>
            <w:rPr>
              <w:rFonts w:hint="eastAsia" w:ascii="宋体" w:hAnsi="宋体" w:eastAsia="宋体"/>
              <w:sz w:val="21"/>
              <w:szCs w:val="21"/>
              <w:lang w:val="en-US" w:eastAsia="zh-CN"/>
              <w:rPrChange w:id="74" w:author="刘岩军" w:date="2023-12-26T22:31:00Z">
                <w:rPr>
                  <w:rFonts w:hint="eastAsia" w:ascii="仿宋" w:hAnsi="仿宋" w:eastAsia="仿宋"/>
                  <w:sz w:val="24"/>
                  <w:szCs w:val="24"/>
                  <w:lang w:val="en-US" w:eastAsia="zh-CN"/>
                </w:rPr>
              </w:rPrChange>
            </w:rPr>
            <w:delText xml:space="preserve"> </w:delText>
          </w:r>
        </w:del>
      </w:ins>
      <w:ins w:id="75" w:author="张帆" w:date="2023-12-26T17:19:00Z">
        <w:del w:id="76" w:author="刘岩军" w:date="2023-12-26T22:28:00Z">
          <w:r>
            <w:rPr>
              <w:rFonts w:hint="eastAsia" w:ascii="宋体" w:hAnsi="宋体" w:eastAsia="宋体"/>
              <w:sz w:val="21"/>
              <w:szCs w:val="21"/>
              <w:lang w:val="en-US" w:eastAsia="zh-CN"/>
              <w:rPrChange w:id="77" w:author="刘岩军" w:date="2023-12-26T22:31:00Z">
                <w:rPr>
                  <w:rFonts w:hint="eastAsia" w:ascii="仿宋" w:hAnsi="仿宋" w:eastAsia="仿宋"/>
                  <w:sz w:val="24"/>
                  <w:szCs w:val="24"/>
                  <w:lang w:val="en-US" w:eastAsia="zh-CN"/>
                </w:rPr>
              </w:rPrChange>
            </w:rPr>
            <w:delText xml:space="preserve"> </w:delText>
          </w:r>
        </w:del>
      </w:ins>
      <w:ins w:id="78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79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</w:t>
        </w:r>
      </w:ins>
      <w:ins w:id="80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81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 </w:t>
        </w:r>
      </w:ins>
      <w:ins w:id="82" w:author="刘岩军" w:date="2023-12-26T22:33:00Z">
        <w:r>
          <w:rPr>
            <w:rFonts w:hint="eastAsia" w:ascii="宋体" w:hAnsi="宋体" w:eastAsia="宋体" w:cs="Times New Roman"/>
            <w:kern w:val="2"/>
            <w:sz w:val="21"/>
            <w:szCs w:val="21"/>
            <w:lang w:val="en-US" w:eastAsia="zh-CN" w:bidi="ar-SA"/>
          </w:rPr>
          <w:t xml:space="preserve">            </w:t>
        </w:r>
      </w:ins>
      <w:ins w:id="83" w:author="张帆" w:date="2023-12-26T17:19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84" w:author="刘岩军" w:date="2023-12-26T22:31:00Z"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rPrChange>
          </w:rPr>
          <w:t xml:space="preserve">    </w:t>
        </w:r>
      </w:ins>
      <w:ins w:id="85" w:author="张帆" w:date="2023-12-26T17:19:00Z">
        <w:r>
          <w:rPr>
            <w:rFonts w:hint="eastAsia" w:ascii="宋体" w:hAnsi="宋体" w:eastAsia="宋体"/>
            <w:sz w:val="21"/>
            <w:szCs w:val="21"/>
            <w:rPrChange w:id="86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</w:t>
        </w:r>
      </w:ins>
      <w:ins w:id="87" w:author="刘岩军" w:date="2023-12-26T22:31:00Z">
        <w:r>
          <w:rPr>
            <w:rFonts w:hint="eastAsia" w:ascii="宋体" w:hAnsi="宋体" w:eastAsia="宋体"/>
            <w:sz w:val="21"/>
            <w:szCs w:val="22"/>
            <w:lang w:val="en-US" w:eastAsia="zh-CN"/>
            <w:rPrChange w:id="88" w:author="刘岩军" w:date="2023-12-26T22:31:00Z"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rPrChange>
          </w:rPr>
          <w:t xml:space="preserve">  </w:t>
        </w:r>
      </w:ins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89" w:author="刘岩军" w:date="2023-12-26T22:40:00Z">
          <w:tblPr>
            <w:tblStyle w:val="4"/>
            <w:tblW w:w="4998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  <w:tblGridChange w:id="90">
          <w:tblGrid>
            <w:gridCol w:w="258"/>
            <w:gridCol w:w="556"/>
            <w:gridCol w:w="882"/>
            <w:gridCol w:w="685"/>
            <w:gridCol w:w="617"/>
            <w:gridCol w:w="781"/>
            <w:gridCol w:w="633"/>
            <w:gridCol w:w="585"/>
          </w:tblGrid>
        </w:tblGridChange>
      </w:tblGrid>
      <w:tr w14:paraId="15936818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92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91" w:author="张帆" w:date="2023-12-26T17:19:00Z"/>
          <w:trPrChange w:id="92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93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63614E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94" w:author="张帆" w:date="2023-12-26T17:19:00Z"/>
                <w:del w:id="95" w:author="刘岩军" w:date="2023-12-26T22:31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96" w:author="刘岩军" w:date="2023-12-26T22:38:00Z">
                  <w:rPr>
                    <w:ins w:id="97" w:author="张帆" w:date="2023-12-26T17:19:00Z"/>
                    <w:del w:id="98" w:author="刘岩军" w:date="2023-12-26T22:31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99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00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序</w:t>
              </w:r>
            </w:ins>
          </w:p>
          <w:p w14:paraId="56CA1FB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01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02" w:author="刘岩军" w:date="2023-12-26T22:38:00Z">
                  <w:rPr>
                    <w:ins w:id="103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04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05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号</w:t>
              </w:r>
            </w:ins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0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EC7B60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07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08" w:author="刘岩军" w:date="2023-12-26T22:38:00Z">
                  <w:rPr>
                    <w:ins w:id="109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10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11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缴费人</w:t>
              </w:r>
            </w:ins>
          </w:p>
          <w:p w14:paraId="0CFE38B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12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13" w:author="刘岩军" w:date="2023-12-26T22:38:00Z">
                  <w:rPr>
                    <w:ins w:id="114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15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16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员姓名</w:t>
              </w:r>
            </w:ins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17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538636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18" w:author="张帆" w:date="2023-12-26T17:19:00Z"/>
                <w:del w:id="119" w:author="刘岩军" w:date="2023-12-26T22:37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20" w:author="刘岩军" w:date="2023-12-26T22:38:00Z">
                  <w:rPr>
                    <w:ins w:id="121" w:author="张帆" w:date="2023-12-26T17:19:00Z"/>
                    <w:del w:id="122" w:author="刘岩军" w:date="2023-12-26T22:37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23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24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缴费人员</w:t>
              </w:r>
            </w:ins>
          </w:p>
          <w:p w14:paraId="3D6BFF8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25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26" w:author="刘岩军" w:date="2023-12-26T22:38:00Z">
                  <w:rPr>
                    <w:ins w:id="127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28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29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身份证号码</w:t>
              </w:r>
            </w:ins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3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A32CB8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31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32" w:author="刘岩军" w:date="2023-12-26T22:38:00Z">
                  <w:rPr>
                    <w:ins w:id="133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34" w:author="张帆" w:date="2023-12-26T17:19:00Z">
              <w:del w:id="135" w:author="刘岩军" w:date="2023-12-26T23:16:00Z">
                <w:r>
                  <w:rPr>
                    <w:rFonts w:hint="eastAsia" w:ascii="宋体" w:hAnsi="宋体" w:eastAsia="宋体" w:cs="宋体"/>
                    <w:bCs/>
                    <w:kern w:val="0"/>
                    <w:sz w:val="20"/>
                    <w:szCs w:val="20"/>
                    <w:rPrChange w:id="136" w:author="刘岩军" w:date="2023-12-26T22:38:00Z">
                      <w:rPr>
                        <w:rFonts w:hint="eastAsia" w:ascii="仿宋" w:hAnsi="仿宋" w:eastAsia="仿宋"/>
                        <w:bCs/>
                        <w:kern w:val="0"/>
                        <w:sz w:val="24"/>
                        <w:szCs w:val="24"/>
                      </w:rPr>
                    </w:rPrChange>
                  </w:rPr>
                  <w:delText>补缴时间</w:delText>
                </w:r>
              </w:del>
            </w:ins>
            <w:ins w:id="137" w:author="刘岩军" w:date="2023-12-26T23:16:00Z">
              <w:r>
                <w:rPr>
                  <w:rFonts w:hint="eastAsia" w:ascii="宋体" w:hAnsi="宋体" w:cs="宋体"/>
                  <w:bCs/>
                  <w:kern w:val="0"/>
                  <w:sz w:val="20"/>
                  <w:szCs w:val="20"/>
                  <w:lang w:eastAsia="zh-CN"/>
                </w:rPr>
                <w:t>费款所属期</w:t>
              </w:r>
            </w:ins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3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0F15E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39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40" w:author="刘岩军" w:date="2023-12-26T22:38:00Z">
                  <w:rPr>
                    <w:ins w:id="141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42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43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缴费工资</w:t>
              </w:r>
            </w:ins>
          </w:p>
          <w:p w14:paraId="11F4FE0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44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45" w:author="刘岩军" w:date="2023-12-26T22:38:00Z">
                  <w:rPr>
                    <w:ins w:id="146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47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48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49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2F5624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50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51" w:author="刘岩军" w:date="2023-12-26T22:38:00Z">
                  <w:rPr>
                    <w:ins w:id="152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53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54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应缴费</w:t>
              </w:r>
            </w:ins>
            <w:ins w:id="155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56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基数</w:t>
              </w:r>
            </w:ins>
          </w:p>
          <w:p w14:paraId="7827CC0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57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58" w:author="刘岩军" w:date="2023-12-26T22:38:00Z">
                  <w:rPr>
                    <w:ins w:id="159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60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61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62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875815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63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64" w:author="刘岩军" w:date="2023-12-26T22:38:00Z">
                  <w:rPr>
                    <w:ins w:id="165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66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67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差额基数</w:t>
              </w:r>
            </w:ins>
          </w:p>
          <w:p w14:paraId="5A2DE931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68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69" w:author="刘岩军" w:date="2023-12-26T22:38:00Z">
                  <w:rPr>
                    <w:ins w:id="170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71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72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73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4BB8D59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74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75" w:author="刘岩军" w:date="2023-12-26T22:38:00Z">
                  <w:rPr>
                    <w:ins w:id="176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77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78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补缴金额</w:t>
              </w:r>
            </w:ins>
          </w:p>
          <w:p w14:paraId="3DB48DFA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79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80" w:author="刘岩军" w:date="2023-12-26T22:38:00Z">
                  <w:rPr>
                    <w:ins w:id="181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82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83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（元）</w:t>
              </w:r>
            </w:ins>
          </w:p>
        </w:tc>
      </w:tr>
      <w:tr w14:paraId="50D032A8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85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184" w:author="张帆" w:date="2023-12-26T17:19:00Z"/>
          <w:trPrChange w:id="185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86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2DA2D8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18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8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B56670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18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9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3223732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191" w:author="张帆" w:date="2023-12-26T17:19:00Z"/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  <w:rPrChange w:id="192" w:author="刘岩军" w:date="2023-12-26T22:36:00Z">
                  <w:rPr>
                    <w:ins w:id="193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194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80C3583">
            <w:pPr>
              <w:spacing w:beforeLines="0" w:afterLines="0"/>
              <w:jc w:val="left"/>
              <w:rPr>
                <w:ins w:id="195" w:author="张帆" w:date="2023-12-26T17:19:00Z"/>
                <w:rFonts w:hint="eastAsia" w:ascii="宋体" w:hAnsi="宋体" w:eastAsia="宋体"/>
                <w:bCs w:val="0"/>
                <w:color w:val="000000"/>
                <w:kern w:val="2"/>
                <w:sz w:val="22"/>
                <w:szCs w:val="24"/>
                <w:lang w:val="en-US" w:eastAsia="zh-CN"/>
                <w:rPrChange w:id="196" w:author="刘岩军" w:date="2023-12-26T22:36:00Z">
                  <w:rPr>
                    <w:ins w:id="197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2020.1 -12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19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BA111A8">
            <w:pPr>
              <w:spacing w:beforeLines="0" w:afterLines="0"/>
              <w:jc w:val="left"/>
              <w:rPr>
                <w:ins w:id="199" w:author="张帆" w:date="2023-12-26T17:19:00Z"/>
                <w:rFonts w:hint="eastAsia" w:ascii="宋体" w:hAnsi="宋体" w:eastAsia="宋体"/>
                <w:bCs w:val="0"/>
                <w:color w:val="000000"/>
                <w:kern w:val="2"/>
                <w:sz w:val="22"/>
                <w:szCs w:val="24"/>
                <w:lang w:val="en-US" w:eastAsia="zh-CN"/>
                <w:rPrChange w:id="200" w:author="刘岩军" w:date="2023-12-26T22:36:00Z">
                  <w:rPr>
                    <w:ins w:id="201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2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9C2CA05">
            <w:pPr>
              <w:spacing w:beforeLines="0" w:afterLines="0"/>
              <w:jc w:val="left"/>
              <w:rPr>
                <w:ins w:id="203" w:author="张帆" w:date="2023-12-26T17:19:00Z"/>
                <w:rFonts w:hint="eastAsia" w:ascii="宋体" w:hAnsi="宋体" w:eastAsia="宋体"/>
                <w:bCs w:val="0"/>
                <w:color w:val="000000"/>
                <w:kern w:val="2"/>
                <w:sz w:val="22"/>
                <w:szCs w:val="24"/>
                <w:rPrChange w:id="204" w:author="刘岩军" w:date="2023-12-26T22:36:00Z">
                  <w:rPr>
                    <w:ins w:id="205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73E529F">
            <w:pPr>
              <w:spacing w:beforeLines="0" w:afterLines="0"/>
              <w:jc w:val="left"/>
              <w:rPr>
                <w:ins w:id="207" w:author="张帆" w:date="2023-12-26T17:19:00Z"/>
                <w:rFonts w:hint="eastAsia" w:ascii="宋体" w:hAnsi="宋体" w:eastAsia="宋体"/>
                <w:bCs w:val="0"/>
                <w:color w:val="000000"/>
                <w:kern w:val="2"/>
                <w:sz w:val="22"/>
                <w:szCs w:val="24"/>
                <w:rPrChange w:id="208" w:author="刘岩军" w:date="2023-12-26T22:36:00Z">
                  <w:rPr>
                    <w:ins w:id="209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3436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1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30DF009">
            <w:pPr>
              <w:spacing w:beforeLines="0" w:afterLines="0"/>
              <w:jc w:val="left"/>
              <w:rPr>
                <w:ins w:id="211" w:author="张帆" w:date="2023-12-26T17:19:00Z"/>
                <w:rFonts w:hint="default" w:ascii="宋体" w:hAnsi="宋体" w:eastAsia="宋体"/>
                <w:bCs w:val="0"/>
                <w:color w:val="000000"/>
                <w:kern w:val="2"/>
                <w:sz w:val="22"/>
                <w:szCs w:val="24"/>
                <w:lang w:val="en-US" w:eastAsia="zh-CN"/>
                <w:rPrChange w:id="212" w:author="刘岩军" w:date="2023-12-26T22:36:00Z">
                  <w:rPr>
                    <w:ins w:id="213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4078.53</w:t>
            </w:r>
          </w:p>
        </w:tc>
      </w:tr>
      <w:tr w14:paraId="50BD1BB7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15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14" w:author="张帆" w:date="2023-12-26T17:19:00Z"/>
          <w:trPrChange w:id="215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16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D5CDAD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1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1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B412F0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1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2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F0D06D1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2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D878FF0">
            <w:pPr>
              <w:spacing w:beforeLines="0" w:afterLines="0"/>
              <w:jc w:val="left"/>
              <w:rPr>
                <w:ins w:id="22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2021.1 -11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4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B2F1D0C">
            <w:pPr>
              <w:spacing w:beforeLines="0" w:afterLines="0"/>
              <w:jc w:val="left"/>
              <w:rPr>
                <w:ins w:id="22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C128683">
            <w:pPr>
              <w:spacing w:beforeLines="0" w:afterLines="0"/>
              <w:jc w:val="left"/>
              <w:rPr>
                <w:ins w:id="22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28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45A93C5">
            <w:pPr>
              <w:spacing w:beforeLines="0" w:afterLines="0"/>
              <w:jc w:val="left"/>
              <w:rPr>
                <w:ins w:id="22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3149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A729474">
            <w:pPr>
              <w:spacing w:beforeLines="0" w:afterLines="0"/>
              <w:jc w:val="left"/>
              <w:rPr>
                <w:ins w:id="231" w:author="张帆" w:date="2023-12-26T17:19:00Z"/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8729.16</w:t>
            </w:r>
          </w:p>
        </w:tc>
      </w:tr>
      <w:tr w14:paraId="4550CC76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3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32" w:author="张帆" w:date="2023-12-26T17:19:00Z"/>
          <w:trPrChange w:id="23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3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3C7C47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3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3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BD3606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3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3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2391603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3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AA7388E">
            <w:pPr>
              <w:spacing w:beforeLines="0" w:afterLines="0"/>
              <w:jc w:val="left"/>
              <w:rPr>
                <w:ins w:id="241" w:author="张帆" w:date="2023-12-26T17:19:00Z"/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2021.12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2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E9748DA">
            <w:pPr>
              <w:spacing w:beforeLines="0" w:afterLines="0"/>
              <w:jc w:val="left"/>
              <w:rPr>
                <w:ins w:id="24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4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19405C7">
            <w:pPr>
              <w:spacing w:beforeLines="0" w:afterLines="0"/>
              <w:jc w:val="left"/>
              <w:rPr>
                <w:ins w:id="24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B7C4BC8">
            <w:pPr>
              <w:spacing w:beforeLines="0" w:afterLines="0"/>
              <w:jc w:val="left"/>
              <w:rPr>
                <w:ins w:id="24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2583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498274B">
            <w:pPr>
              <w:spacing w:beforeLines="0" w:afterLines="0"/>
              <w:jc w:val="left"/>
              <w:rPr>
                <w:ins w:id="249" w:author="张帆" w:date="2023-12-26T17:19:00Z"/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650.93</w:t>
            </w:r>
          </w:p>
        </w:tc>
      </w:tr>
      <w:tr w14:paraId="74F2E9A0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51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50" w:author="张帆" w:date="2023-12-26T17:19:00Z"/>
          <w:trPrChange w:id="251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52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1C0710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53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54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898DDB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5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56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936222E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5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58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290C9ED">
            <w:pPr>
              <w:spacing w:beforeLines="0" w:afterLines="0"/>
              <w:jc w:val="left"/>
              <w:rPr>
                <w:ins w:id="25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2022.1 -7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0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4E7F247">
            <w:pPr>
              <w:spacing w:beforeLines="0" w:afterLines="0"/>
              <w:jc w:val="left"/>
              <w:rPr>
                <w:ins w:id="26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2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67FAEE">
            <w:pPr>
              <w:spacing w:beforeLines="0" w:afterLines="0"/>
              <w:jc w:val="left"/>
              <w:rPr>
                <w:ins w:id="26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4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70E2317">
            <w:pPr>
              <w:spacing w:beforeLines="0" w:afterLines="0"/>
              <w:jc w:val="left"/>
              <w:rPr>
                <w:ins w:id="26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2950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6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D35A6A3">
            <w:pPr>
              <w:spacing w:beforeLines="0" w:afterLines="0"/>
              <w:jc w:val="left"/>
              <w:rPr>
                <w:ins w:id="267" w:author="张帆" w:date="2023-12-26T17:19:00Z"/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5203.8</w:t>
            </w:r>
          </w:p>
        </w:tc>
      </w:tr>
      <w:tr w14:paraId="59DA9366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69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68" w:author="张帆" w:date="2023-12-26T17:19:00Z"/>
          <w:trPrChange w:id="269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70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2C5B7A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71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72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A039EC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7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74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AB5BBC6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7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6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5CE4965">
            <w:pPr>
              <w:spacing w:beforeLines="0" w:afterLines="0"/>
              <w:jc w:val="left"/>
              <w:rPr>
                <w:ins w:id="27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2022.8 -12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7B54DD2">
            <w:pPr>
              <w:spacing w:beforeLines="0" w:afterLines="0"/>
              <w:jc w:val="left"/>
              <w:rPr>
                <w:ins w:id="27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80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3DB0C5F">
            <w:pPr>
              <w:spacing w:beforeLines="0" w:afterLines="0"/>
              <w:jc w:val="left"/>
              <w:rPr>
                <w:ins w:id="28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82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7D64445">
            <w:pPr>
              <w:spacing w:beforeLines="0" w:afterLines="0"/>
              <w:jc w:val="left"/>
              <w:rPr>
                <w:ins w:id="28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2480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84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616DB63">
            <w:pPr>
              <w:spacing w:beforeLines="0" w:afterLines="0"/>
              <w:jc w:val="left"/>
              <w:rPr>
                <w:ins w:id="285" w:author="张帆" w:date="2023-12-26T17:19:00Z"/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  <w:t>3124.8</w:t>
            </w:r>
          </w:p>
        </w:tc>
      </w:tr>
      <w:tr w14:paraId="22E46775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87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86" w:author="张帆" w:date="2023-12-26T17:19:00Z"/>
          <w:trPrChange w:id="287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88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AD40FF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89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90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3D259F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9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92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78A2B21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9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4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CBF68A9">
            <w:pPr>
              <w:spacing w:beforeLines="0" w:afterLines="0"/>
              <w:jc w:val="left"/>
              <w:rPr>
                <w:ins w:id="29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2023.1 -8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6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F2C9A33">
            <w:pPr>
              <w:spacing w:beforeLines="0" w:afterLines="0"/>
              <w:jc w:val="left"/>
              <w:rPr>
                <w:ins w:id="29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8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1C7B88D">
            <w:pPr>
              <w:spacing w:beforeLines="0" w:afterLines="0"/>
              <w:jc w:val="left"/>
              <w:rPr>
                <w:ins w:id="29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00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B148609">
            <w:pPr>
              <w:spacing w:beforeLines="0" w:afterLines="0"/>
              <w:jc w:val="left"/>
              <w:rPr>
                <w:ins w:id="30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2538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02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843B85E">
            <w:pPr>
              <w:spacing w:beforeLines="0" w:afterLines="0"/>
              <w:jc w:val="left"/>
              <w:rPr>
                <w:ins w:id="303" w:author="张帆" w:date="2023-12-26T17:19:00Z"/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5116.64</w:t>
            </w:r>
          </w:p>
        </w:tc>
      </w:tr>
      <w:tr w14:paraId="1AE6D0C6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05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04" w:author="张帆" w:date="2023-12-26T17:19:00Z"/>
          <w:trPrChange w:id="305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06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F02FB9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07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0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570A59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0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C9B79A5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1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1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ED67D7F">
            <w:pPr>
              <w:spacing w:beforeLines="0" w:afterLines="0"/>
              <w:jc w:val="left"/>
              <w:rPr>
                <w:ins w:id="31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14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3BD9588">
            <w:pPr>
              <w:spacing w:beforeLines="0" w:afterLines="0"/>
              <w:jc w:val="left"/>
              <w:rPr>
                <w:ins w:id="31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1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5DE41FF">
            <w:pPr>
              <w:spacing w:beforeLines="0" w:afterLines="0"/>
              <w:jc w:val="left"/>
              <w:rPr>
                <w:ins w:id="31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18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9443D3F">
            <w:pPr>
              <w:spacing w:beforeLines="0" w:afterLines="0"/>
              <w:jc w:val="left"/>
              <w:rPr>
                <w:ins w:id="31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2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028733C">
            <w:pPr>
              <w:spacing w:beforeLines="0" w:afterLines="0"/>
              <w:jc w:val="left"/>
              <w:rPr>
                <w:ins w:id="321" w:author="张帆" w:date="2023-12-26T17:19:00Z"/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1748.38</w:t>
            </w:r>
          </w:p>
        </w:tc>
      </w:tr>
      <w:tr w14:paraId="554EC2C1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2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22" w:author="张帆" w:date="2023-12-26T17:19:00Z"/>
          <w:trPrChange w:id="32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77EF37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25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5104C3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2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2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BA480CE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2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3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7F04922">
            <w:pPr>
              <w:spacing w:beforeLines="0" w:afterLines="0"/>
              <w:jc w:val="left"/>
              <w:rPr>
                <w:ins w:id="33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2020.1 -12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32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5E45FFC">
            <w:pPr>
              <w:spacing w:beforeLines="0" w:afterLines="0"/>
              <w:jc w:val="left"/>
              <w:rPr>
                <w:ins w:id="33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34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6603D8E">
            <w:pPr>
              <w:spacing w:beforeLines="0" w:afterLines="0"/>
              <w:jc w:val="left"/>
              <w:rPr>
                <w:ins w:id="33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3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1C6FDCA">
            <w:pPr>
              <w:spacing w:beforeLines="0" w:afterLines="0"/>
              <w:jc w:val="left"/>
              <w:rPr>
                <w:ins w:id="33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3436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3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B31CAAE">
            <w:pPr>
              <w:spacing w:beforeLines="0" w:afterLines="0"/>
              <w:jc w:val="left"/>
              <w:rPr>
                <w:ins w:id="33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5154</w:t>
            </w:r>
          </w:p>
        </w:tc>
      </w:tr>
      <w:tr w14:paraId="0783F7FF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41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40" w:author="张帆" w:date="2023-12-26T17:19:00Z"/>
          <w:trPrChange w:id="341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2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033AFF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43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4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0EC57B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4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46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9836A6B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4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48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6C81943">
            <w:pPr>
              <w:spacing w:beforeLines="0" w:afterLines="0"/>
              <w:jc w:val="left"/>
              <w:rPr>
                <w:ins w:id="34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2021.1 -11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50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13A34B">
            <w:pPr>
              <w:spacing w:beforeLines="0" w:afterLines="0"/>
              <w:jc w:val="left"/>
              <w:rPr>
                <w:ins w:id="35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52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4458BD9">
            <w:pPr>
              <w:spacing w:beforeLines="0" w:afterLines="0"/>
              <w:jc w:val="left"/>
              <w:rPr>
                <w:ins w:id="35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54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DB199BA">
            <w:pPr>
              <w:spacing w:beforeLines="0" w:afterLines="0"/>
              <w:jc w:val="left"/>
              <w:rPr>
                <w:ins w:id="35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3149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56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C316BD0">
            <w:pPr>
              <w:spacing w:beforeLines="0" w:afterLines="0"/>
              <w:jc w:val="left"/>
              <w:rPr>
                <w:ins w:id="35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4329.93</w:t>
            </w:r>
          </w:p>
        </w:tc>
      </w:tr>
      <w:tr w14:paraId="784DA5BD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59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58" w:author="张帆" w:date="2023-12-26T17:19:00Z"/>
          <w:trPrChange w:id="359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0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4E589D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1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2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3DBD8C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4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B303BDD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6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66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58DC6D2">
            <w:pPr>
              <w:spacing w:beforeLines="0" w:afterLines="0"/>
              <w:jc w:val="left"/>
              <w:rPr>
                <w:ins w:id="36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2021.12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6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0225128">
            <w:pPr>
              <w:spacing w:beforeLines="0" w:afterLines="0"/>
              <w:jc w:val="left"/>
              <w:rPr>
                <w:ins w:id="36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70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6C706C6">
            <w:pPr>
              <w:spacing w:beforeLines="0" w:afterLines="0"/>
              <w:jc w:val="left"/>
              <w:rPr>
                <w:ins w:id="37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6513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72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94E801D">
            <w:pPr>
              <w:spacing w:beforeLines="0" w:afterLines="0"/>
              <w:jc w:val="left"/>
              <w:rPr>
                <w:ins w:id="37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2583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74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6F377DC">
            <w:pPr>
              <w:spacing w:beforeLines="0" w:afterLines="0"/>
              <w:jc w:val="left"/>
              <w:rPr>
                <w:ins w:id="37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322.88</w:t>
            </w:r>
          </w:p>
        </w:tc>
      </w:tr>
      <w:tr w14:paraId="5DC2E5FA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77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76" w:author="张帆" w:date="2023-12-26T17:19:00Z"/>
          <w:trPrChange w:id="377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78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5B3F6C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79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0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5ACE12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8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2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3EE7EC0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8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84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35A5000">
            <w:pPr>
              <w:spacing w:beforeLines="0" w:afterLines="0"/>
              <w:jc w:val="left"/>
              <w:rPr>
                <w:ins w:id="38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2022.1 -7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86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403FF04">
            <w:pPr>
              <w:spacing w:beforeLines="0" w:afterLines="0"/>
              <w:jc w:val="left"/>
              <w:rPr>
                <w:ins w:id="38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88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0BED1EC">
            <w:pPr>
              <w:spacing w:beforeLines="0" w:afterLines="0"/>
              <w:jc w:val="left"/>
              <w:rPr>
                <w:ins w:id="38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90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4AD29EA">
            <w:pPr>
              <w:spacing w:beforeLines="0" w:afterLines="0"/>
              <w:jc w:val="left"/>
              <w:rPr>
                <w:ins w:id="39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2950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92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308076A">
            <w:pPr>
              <w:spacing w:beforeLines="0" w:afterLines="0"/>
              <w:jc w:val="left"/>
              <w:rPr>
                <w:ins w:id="39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2581.25</w:t>
            </w:r>
          </w:p>
        </w:tc>
      </w:tr>
      <w:tr w14:paraId="1182A8DE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95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94" w:author="张帆" w:date="2023-12-26T17:19:00Z"/>
          <w:trPrChange w:id="395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6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090233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7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AABBE4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FF454A3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40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0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0558E3A">
            <w:pPr>
              <w:spacing w:beforeLines="0" w:afterLines="0"/>
              <w:jc w:val="left"/>
              <w:rPr>
                <w:ins w:id="40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2022.8 -12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04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E0D322A">
            <w:pPr>
              <w:spacing w:beforeLines="0" w:afterLines="0"/>
              <w:jc w:val="left"/>
              <w:rPr>
                <w:ins w:id="40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0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3F16654">
            <w:pPr>
              <w:spacing w:beforeLines="0" w:afterLines="0"/>
              <w:jc w:val="left"/>
              <w:rPr>
                <w:ins w:id="40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6880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08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FAD0DF3">
            <w:pPr>
              <w:spacing w:beforeLines="0" w:afterLines="0"/>
              <w:jc w:val="left"/>
              <w:rPr>
                <w:ins w:id="40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2480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1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5AB8B34">
            <w:pPr>
              <w:spacing w:beforeLines="0" w:afterLines="0"/>
              <w:jc w:val="left"/>
              <w:rPr>
                <w:ins w:id="41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1550</w:t>
            </w:r>
          </w:p>
        </w:tc>
      </w:tr>
      <w:tr w14:paraId="04BD1426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1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12" w:author="张帆" w:date="2023-12-26T17:19:00Z"/>
          <w:trPrChange w:id="41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AF9305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5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1BBC4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584B4D0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41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2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EA8212B">
            <w:pPr>
              <w:spacing w:beforeLines="0" w:afterLines="0"/>
              <w:jc w:val="left"/>
              <w:rPr>
                <w:ins w:id="42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2023.1 -8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22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C1BD184">
            <w:pPr>
              <w:spacing w:beforeLines="0" w:afterLines="0"/>
              <w:jc w:val="left"/>
              <w:rPr>
                <w:ins w:id="42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24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E84DE53">
            <w:pPr>
              <w:spacing w:beforeLines="0" w:afterLines="0"/>
              <w:jc w:val="left"/>
              <w:rPr>
                <w:ins w:id="42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2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AE7B12D">
            <w:pPr>
              <w:spacing w:beforeLines="0" w:afterLines="0"/>
              <w:jc w:val="left"/>
              <w:rPr>
                <w:ins w:id="42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2538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2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89FDBA3">
            <w:pPr>
              <w:spacing w:beforeLines="0" w:afterLines="0"/>
              <w:jc w:val="left"/>
              <w:rPr>
                <w:ins w:id="42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2538</w:t>
            </w:r>
          </w:p>
        </w:tc>
      </w:tr>
      <w:tr w14:paraId="6D9FBEA2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31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30" w:author="张帆" w:date="2023-12-26T17:19:00Z"/>
          <w:trPrChange w:id="431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2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8AC74C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3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4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C6CC01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杨乐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6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6C85A93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43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152321********0037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38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A1BB0D1">
            <w:pPr>
              <w:spacing w:beforeLines="0" w:afterLines="0"/>
              <w:jc w:val="left"/>
              <w:rPr>
                <w:ins w:id="43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40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8428490">
            <w:pPr>
              <w:spacing w:beforeLines="0" w:afterLines="0"/>
              <w:jc w:val="left"/>
              <w:rPr>
                <w:ins w:id="44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42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C65B113">
            <w:pPr>
              <w:spacing w:beforeLines="0" w:afterLines="0"/>
              <w:jc w:val="left"/>
              <w:rPr>
                <w:ins w:id="443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44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40FE376">
            <w:pPr>
              <w:spacing w:beforeLines="0" w:afterLines="0"/>
              <w:jc w:val="left"/>
              <w:rPr>
                <w:ins w:id="44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6938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446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D982703">
            <w:pPr>
              <w:spacing w:beforeLines="0" w:afterLines="0"/>
              <w:jc w:val="left"/>
              <w:rPr>
                <w:ins w:id="44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867.25</w:t>
            </w:r>
          </w:p>
        </w:tc>
      </w:tr>
      <w:tr w14:paraId="3DE0D093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49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48" w:author="张帆" w:date="2023-12-26T17:19:00Z"/>
          <w:trPrChange w:id="449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0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C50AF7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2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6D5163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4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B3D50C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6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26F623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FDD5FF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0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A14E23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2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0ECDE1B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6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4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093658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65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45995.55</w:t>
            </w:r>
          </w:p>
        </w:tc>
      </w:tr>
    </w:tbl>
    <w:p w14:paraId="44E86F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帆">
    <w15:presenceInfo w15:providerId="None" w15:userId="张帆"/>
  </w15:person>
  <w15:person w15:author="刘岩军">
    <w15:presenceInfo w15:providerId="None" w15:userId="刘岩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NDc0NTU4MjAyNGVmYmI3YzUzYTI3ZWUzYTI0ZDQifQ=="/>
  </w:docVars>
  <w:rsids>
    <w:rsidRoot w:val="5B7E0AB6"/>
    <w:rsid w:val="0039435B"/>
    <w:rsid w:val="003D0357"/>
    <w:rsid w:val="00645E72"/>
    <w:rsid w:val="006B03C9"/>
    <w:rsid w:val="007738D7"/>
    <w:rsid w:val="0081071A"/>
    <w:rsid w:val="01252236"/>
    <w:rsid w:val="012E6824"/>
    <w:rsid w:val="013D565E"/>
    <w:rsid w:val="018007C9"/>
    <w:rsid w:val="01847F1C"/>
    <w:rsid w:val="0193068D"/>
    <w:rsid w:val="020842F5"/>
    <w:rsid w:val="023C77C9"/>
    <w:rsid w:val="02567D8A"/>
    <w:rsid w:val="0269396F"/>
    <w:rsid w:val="026E7A22"/>
    <w:rsid w:val="028B73B0"/>
    <w:rsid w:val="02A6112C"/>
    <w:rsid w:val="02C862CC"/>
    <w:rsid w:val="02FB1468"/>
    <w:rsid w:val="03422CAD"/>
    <w:rsid w:val="034A6A32"/>
    <w:rsid w:val="035120FC"/>
    <w:rsid w:val="036F2707"/>
    <w:rsid w:val="03A62BFD"/>
    <w:rsid w:val="03CC006F"/>
    <w:rsid w:val="03DF0CDF"/>
    <w:rsid w:val="03DF60F9"/>
    <w:rsid w:val="03F65D5B"/>
    <w:rsid w:val="041F1858"/>
    <w:rsid w:val="0422396F"/>
    <w:rsid w:val="04295645"/>
    <w:rsid w:val="0431201D"/>
    <w:rsid w:val="047535DD"/>
    <w:rsid w:val="048536BE"/>
    <w:rsid w:val="04965A73"/>
    <w:rsid w:val="04E37D97"/>
    <w:rsid w:val="04FB5D9C"/>
    <w:rsid w:val="052558D8"/>
    <w:rsid w:val="05783016"/>
    <w:rsid w:val="05882ADC"/>
    <w:rsid w:val="0596285E"/>
    <w:rsid w:val="05E10624"/>
    <w:rsid w:val="05E12B67"/>
    <w:rsid w:val="05EE2ABE"/>
    <w:rsid w:val="062F09FB"/>
    <w:rsid w:val="063657A1"/>
    <w:rsid w:val="063C3345"/>
    <w:rsid w:val="06497801"/>
    <w:rsid w:val="06580ECF"/>
    <w:rsid w:val="067247AE"/>
    <w:rsid w:val="068667B5"/>
    <w:rsid w:val="068A349F"/>
    <w:rsid w:val="069E3A84"/>
    <w:rsid w:val="06A43215"/>
    <w:rsid w:val="06B80F39"/>
    <w:rsid w:val="06CB492E"/>
    <w:rsid w:val="070277B7"/>
    <w:rsid w:val="076B4FC1"/>
    <w:rsid w:val="07745BA6"/>
    <w:rsid w:val="078A542C"/>
    <w:rsid w:val="079645B2"/>
    <w:rsid w:val="079D3EDB"/>
    <w:rsid w:val="07B056E6"/>
    <w:rsid w:val="07C41F7A"/>
    <w:rsid w:val="07CD3AAD"/>
    <w:rsid w:val="07FC1DED"/>
    <w:rsid w:val="0833337E"/>
    <w:rsid w:val="08473CDC"/>
    <w:rsid w:val="08574506"/>
    <w:rsid w:val="0862315C"/>
    <w:rsid w:val="0883215E"/>
    <w:rsid w:val="08A11133"/>
    <w:rsid w:val="090F3CCE"/>
    <w:rsid w:val="092C24BB"/>
    <w:rsid w:val="093625A9"/>
    <w:rsid w:val="096731DE"/>
    <w:rsid w:val="09A11644"/>
    <w:rsid w:val="09AD5603"/>
    <w:rsid w:val="09B834A0"/>
    <w:rsid w:val="09BF52E6"/>
    <w:rsid w:val="09D12C1E"/>
    <w:rsid w:val="0A013297"/>
    <w:rsid w:val="0A265033"/>
    <w:rsid w:val="0A2F6AE0"/>
    <w:rsid w:val="0A6F4524"/>
    <w:rsid w:val="0A712639"/>
    <w:rsid w:val="0AA56D34"/>
    <w:rsid w:val="0AB175FB"/>
    <w:rsid w:val="0AC93C64"/>
    <w:rsid w:val="0ADE021A"/>
    <w:rsid w:val="0AE2297C"/>
    <w:rsid w:val="0AE74B79"/>
    <w:rsid w:val="0B1A0B39"/>
    <w:rsid w:val="0B2879A6"/>
    <w:rsid w:val="0B506B01"/>
    <w:rsid w:val="0B93780D"/>
    <w:rsid w:val="0B96517C"/>
    <w:rsid w:val="0BB12FD9"/>
    <w:rsid w:val="0BD648E6"/>
    <w:rsid w:val="0BE24538"/>
    <w:rsid w:val="0BF731DA"/>
    <w:rsid w:val="0C0D143A"/>
    <w:rsid w:val="0C495FC7"/>
    <w:rsid w:val="0C955BFC"/>
    <w:rsid w:val="0C962F93"/>
    <w:rsid w:val="0C974B5A"/>
    <w:rsid w:val="0CBD2BC0"/>
    <w:rsid w:val="0CFA081E"/>
    <w:rsid w:val="0D254FAD"/>
    <w:rsid w:val="0DB266F7"/>
    <w:rsid w:val="0DB564AA"/>
    <w:rsid w:val="0DB77726"/>
    <w:rsid w:val="0DD30300"/>
    <w:rsid w:val="0DDA7FE1"/>
    <w:rsid w:val="0DE5258A"/>
    <w:rsid w:val="0DED4CC2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7E2FC5"/>
    <w:rsid w:val="0F994BC8"/>
    <w:rsid w:val="0FB03696"/>
    <w:rsid w:val="0FD37CF3"/>
    <w:rsid w:val="0FE01CBE"/>
    <w:rsid w:val="0FE54220"/>
    <w:rsid w:val="0FE91D06"/>
    <w:rsid w:val="0FEA4BC8"/>
    <w:rsid w:val="10001A2A"/>
    <w:rsid w:val="100A2A18"/>
    <w:rsid w:val="10492436"/>
    <w:rsid w:val="10653C4F"/>
    <w:rsid w:val="107A0DA0"/>
    <w:rsid w:val="10847916"/>
    <w:rsid w:val="10853D8F"/>
    <w:rsid w:val="10AC1920"/>
    <w:rsid w:val="10BD1A72"/>
    <w:rsid w:val="10CB05A0"/>
    <w:rsid w:val="10EC72D5"/>
    <w:rsid w:val="10F85682"/>
    <w:rsid w:val="112754D8"/>
    <w:rsid w:val="114F7C6B"/>
    <w:rsid w:val="119C4B74"/>
    <w:rsid w:val="11F518AA"/>
    <w:rsid w:val="12103402"/>
    <w:rsid w:val="124B308B"/>
    <w:rsid w:val="12501EE0"/>
    <w:rsid w:val="12503769"/>
    <w:rsid w:val="127040BD"/>
    <w:rsid w:val="12767B6D"/>
    <w:rsid w:val="127D2246"/>
    <w:rsid w:val="127E1758"/>
    <w:rsid w:val="12F478B5"/>
    <w:rsid w:val="12F93F63"/>
    <w:rsid w:val="133F3F2B"/>
    <w:rsid w:val="13632E5C"/>
    <w:rsid w:val="136B7DBB"/>
    <w:rsid w:val="1377007D"/>
    <w:rsid w:val="139E44DB"/>
    <w:rsid w:val="13C756E5"/>
    <w:rsid w:val="13D12844"/>
    <w:rsid w:val="14080E37"/>
    <w:rsid w:val="14256BB5"/>
    <w:rsid w:val="14462138"/>
    <w:rsid w:val="14563581"/>
    <w:rsid w:val="145F7078"/>
    <w:rsid w:val="14756331"/>
    <w:rsid w:val="14767AA5"/>
    <w:rsid w:val="14972FD7"/>
    <w:rsid w:val="14CE6961"/>
    <w:rsid w:val="14CF7965"/>
    <w:rsid w:val="14E274CF"/>
    <w:rsid w:val="15073101"/>
    <w:rsid w:val="15412175"/>
    <w:rsid w:val="15562F69"/>
    <w:rsid w:val="155D69EF"/>
    <w:rsid w:val="15CC3761"/>
    <w:rsid w:val="15CC3D75"/>
    <w:rsid w:val="15D1485A"/>
    <w:rsid w:val="15EF08C1"/>
    <w:rsid w:val="1605634E"/>
    <w:rsid w:val="163D3844"/>
    <w:rsid w:val="166C5076"/>
    <w:rsid w:val="168464F8"/>
    <w:rsid w:val="16C67669"/>
    <w:rsid w:val="16FB0A3F"/>
    <w:rsid w:val="171A1186"/>
    <w:rsid w:val="179B4762"/>
    <w:rsid w:val="180F40C5"/>
    <w:rsid w:val="185316FA"/>
    <w:rsid w:val="18AF6B80"/>
    <w:rsid w:val="18D16AF7"/>
    <w:rsid w:val="18E81311"/>
    <w:rsid w:val="18EB76AC"/>
    <w:rsid w:val="18F45E1E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AA2B81"/>
    <w:rsid w:val="1AC97A72"/>
    <w:rsid w:val="1AF804BB"/>
    <w:rsid w:val="1AFB7507"/>
    <w:rsid w:val="1B0310C0"/>
    <w:rsid w:val="1B112BAA"/>
    <w:rsid w:val="1B3351BE"/>
    <w:rsid w:val="1B4A07F6"/>
    <w:rsid w:val="1B5447E4"/>
    <w:rsid w:val="1B6B214C"/>
    <w:rsid w:val="1B6C0A05"/>
    <w:rsid w:val="1B734EC1"/>
    <w:rsid w:val="1B806271"/>
    <w:rsid w:val="1B9D1000"/>
    <w:rsid w:val="1BAC5AFC"/>
    <w:rsid w:val="1BD262A0"/>
    <w:rsid w:val="1BE53B90"/>
    <w:rsid w:val="1BF820F0"/>
    <w:rsid w:val="1C1974F2"/>
    <w:rsid w:val="1C366B40"/>
    <w:rsid w:val="1CB9035A"/>
    <w:rsid w:val="1CDF3E72"/>
    <w:rsid w:val="1CEA739D"/>
    <w:rsid w:val="1D0A7410"/>
    <w:rsid w:val="1D532BD2"/>
    <w:rsid w:val="1D811030"/>
    <w:rsid w:val="1D8B36C9"/>
    <w:rsid w:val="1D8D2108"/>
    <w:rsid w:val="1D9C0712"/>
    <w:rsid w:val="1DAC24B6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D54C28"/>
    <w:rsid w:val="1EED196A"/>
    <w:rsid w:val="1F3D6C98"/>
    <w:rsid w:val="1F765460"/>
    <w:rsid w:val="1FB957AA"/>
    <w:rsid w:val="1FC424AE"/>
    <w:rsid w:val="1FE8398E"/>
    <w:rsid w:val="200779CC"/>
    <w:rsid w:val="2013268B"/>
    <w:rsid w:val="20282519"/>
    <w:rsid w:val="20360B1B"/>
    <w:rsid w:val="2044446A"/>
    <w:rsid w:val="204C09BE"/>
    <w:rsid w:val="20660D7D"/>
    <w:rsid w:val="20DC0139"/>
    <w:rsid w:val="212646DD"/>
    <w:rsid w:val="21527EED"/>
    <w:rsid w:val="21A90A81"/>
    <w:rsid w:val="21BB203B"/>
    <w:rsid w:val="22283797"/>
    <w:rsid w:val="225B4ECA"/>
    <w:rsid w:val="22795618"/>
    <w:rsid w:val="228434F9"/>
    <w:rsid w:val="229B4C34"/>
    <w:rsid w:val="229D6905"/>
    <w:rsid w:val="22C0245A"/>
    <w:rsid w:val="22C90759"/>
    <w:rsid w:val="230507A3"/>
    <w:rsid w:val="233E6469"/>
    <w:rsid w:val="2351334F"/>
    <w:rsid w:val="235B5579"/>
    <w:rsid w:val="235D2C88"/>
    <w:rsid w:val="236765A5"/>
    <w:rsid w:val="23874671"/>
    <w:rsid w:val="23EC7B24"/>
    <w:rsid w:val="24803C2A"/>
    <w:rsid w:val="248221BA"/>
    <w:rsid w:val="248F2D95"/>
    <w:rsid w:val="24904FB6"/>
    <w:rsid w:val="24C95CB1"/>
    <w:rsid w:val="24CA2D06"/>
    <w:rsid w:val="24E402EC"/>
    <w:rsid w:val="24EB0E6A"/>
    <w:rsid w:val="24F903B5"/>
    <w:rsid w:val="2559715B"/>
    <w:rsid w:val="255C0B10"/>
    <w:rsid w:val="255D2D60"/>
    <w:rsid w:val="25804206"/>
    <w:rsid w:val="258E226D"/>
    <w:rsid w:val="25DA1266"/>
    <w:rsid w:val="25E65ACF"/>
    <w:rsid w:val="260530FF"/>
    <w:rsid w:val="26101B9B"/>
    <w:rsid w:val="2618701F"/>
    <w:rsid w:val="261C5C84"/>
    <w:rsid w:val="262B121D"/>
    <w:rsid w:val="262D6B46"/>
    <w:rsid w:val="26357498"/>
    <w:rsid w:val="267665DE"/>
    <w:rsid w:val="26C61C4E"/>
    <w:rsid w:val="26D31F79"/>
    <w:rsid w:val="27063807"/>
    <w:rsid w:val="27080469"/>
    <w:rsid w:val="2716467E"/>
    <w:rsid w:val="27732C9B"/>
    <w:rsid w:val="278B60F5"/>
    <w:rsid w:val="27CA7293"/>
    <w:rsid w:val="283C0579"/>
    <w:rsid w:val="284D6113"/>
    <w:rsid w:val="288309B4"/>
    <w:rsid w:val="28877645"/>
    <w:rsid w:val="28976781"/>
    <w:rsid w:val="28E91441"/>
    <w:rsid w:val="291F0EED"/>
    <w:rsid w:val="2942419D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A5A702B"/>
    <w:rsid w:val="2A7C4B23"/>
    <w:rsid w:val="2AB8492B"/>
    <w:rsid w:val="2B29490B"/>
    <w:rsid w:val="2B3472B5"/>
    <w:rsid w:val="2B363B78"/>
    <w:rsid w:val="2B4108C1"/>
    <w:rsid w:val="2BB35EA9"/>
    <w:rsid w:val="2BC01187"/>
    <w:rsid w:val="2BDF30D9"/>
    <w:rsid w:val="2BEE73FC"/>
    <w:rsid w:val="2C4B4BD6"/>
    <w:rsid w:val="2C951310"/>
    <w:rsid w:val="2CAA5140"/>
    <w:rsid w:val="2CBD1E69"/>
    <w:rsid w:val="2CC2682A"/>
    <w:rsid w:val="2CF3134B"/>
    <w:rsid w:val="2D222F92"/>
    <w:rsid w:val="2D2F7C42"/>
    <w:rsid w:val="2D3B7BCE"/>
    <w:rsid w:val="2D464E02"/>
    <w:rsid w:val="2D4E15ED"/>
    <w:rsid w:val="2D6179C0"/>
    <w:rsid w:val="2D7815AD"/>
    <w:rsid w:val="2D7D129E"/>
    <w:rsid w:val="2DAC7062"/>
    <w:rsid w:val="2DC31527"/>
    <w:rsid w:val="2DDE7443"/>
    <w:rsid w:val="2DED3DB8"/>
    <w:rsid w:val="2E225B06"/>
    <w:rsid w:val="2E703854"/>
    <w:rsid w:val="2E887E8A"/>
    <w:rsid w:val="2EB06B2E"/>
    <w:rsid w:val="2EC01550"/>
    <w:rsid w:val="2EC32E5D"/>
    <w:rsid w:val="2EEA1F25"/>
    <w:rsid w:val="2EFE61E8"/>
    <w:rsid w:val="2F6D737B"/>
    <w:rsid w:val="2F83599D"/>
    <w:rsid w:val="2FC238F9"/>
    <w:rsid w:val="2FC538EF"/>
    <w:rsid w:val="2FDA6DEF"/>
    <w:rsid w:val="30646D5A"/>
    <w:rsid w:val="307E6DE1"/>
    <w:rsid w:val="30911999"/>
    <w:rsid w:val="30934831"/>
    <w:rsid w:val="3095199A"/>
    <w:rsid w:val="30C51900"/>
    <w:rsid w:val="30FB0EDF"/>
    <w:rsid w:val="311E12D0"/>
    <w:rsid w:val="31541C1A"/>
    <w:rsid w:val="31647676"/>
    <w:rsid w:val="316919A2"/>
    <w:rsid w:val="317D2543"/>
    <w:rsid w:val="31CF6E86"/>
    <w:rsid w:val="32094030"/>
    <w:rsid w:val="32255942"/>
    <w:rsid w:val="324A6396"/>
    <w:rsid w:val="32672E99"/>
    <w:rsid w:val="32753BEC"/>
    <w:rsid w:val="32886F2E"/>
    <w:rsid w:val="32B22665"/>
    <w:rsid w:val="32D84409"/>
    <w:rsid w:val="32E946D7"/>
    <w:rsid w:val="32F9271B"/>
    <w:rsid w:val="32FD7600"/>
    <w:rsid w:val="3356419F"/>
    <w:rsid w:val="335B63F4"/>
    <w:rsid w:val="336965FD"/>
    <w:rsid w:val="33866C98"/>
    <w:rsid w:val="33D41AF2"/>
    <w:rsid w:val="33DF2737"/>
    <w:rsid w:val="33F81CCA"/>
    <w:rsid w:val="33FC3AFE"/>
    <w:rsid w:val="34013486"/>
    <w:rsid w:val="34152A55"/>
    <w:rsid w:val="34300ECA"/>
    <w:rsid w:val="343E2317"/>
    <w:rsid w:val="344D52CA"/>
    <w:rsid w:val="346031B0"/>
    <w:rsid w:val="347A761D"/>
    <w:rsid w:val="34BB140B"/>
    <w:rsid w:val="34CA4DF2"/>
    <w:rsid w:val="34D359F2"/>
    <w:rsid w:val="35123315"/>
    <w:rsid w:val="3528094D"/>
    <w:rsid w:val="3537641F"/>
    <w:rsid w:val="3557606B"/>
    <w:rsid w:val="359B61A7"/>
    <w:rsid w:val="35B1729E"/>
    <w:rsid w:val="35CF5C65"/>
    <w:rsid w:val="35F271FA"/>
    <w:rsid w:val="36093BAB"/>
    <w:rsid w:val="362A7173"/>
    <w:rsid w:val="363041E3"/>
    <w:rsid w:val="364251E6"/>
    <w:rsid w:val="36427D53"/>
    <w:rsid w:val="36B465E1"/>
    <w:rsid w:val="36C82B9C"/>
    <w:rsid w:val="36E4664D"/>
    <w:rsid w:val="37015F7D"/>
    <w:rsid w:val="37136616"/>
    <w:rsid w:val="37565BE1"/>
    <w:rsid w:val="375848B0"/>
    <w:rsid w:val="376B7F41"/>
    <w:rsid w:val="379E739E"/>
    <w:rsid w:val="37AD575E"/>
    <w:rsid w:val="37AE3730"/>
    <w:rsid w:val="37B24FA9"/>
    <w:rsid w:val="37DE3CA2"/>
    <w:rsid w:val="37F0269C"/>
    <w:rsid w:val="380D6100"/>
    <w:rsid w:val="381017E5"/>
    <w:rsid w:val="381A7FAB"/>
    <w:rsid w:val="386739CB"/>
    <w:rsid w:val="386A0B8D"/>
    <w:rsid w:val="39033165"/>
    <w:rsid w:val="39385494"/>
    <w:rsid w:val="3940338C"/>
    <w:rsid w:val="396024C1"/>
    <w:rsid w:val="39751795"/>
    <w:rsid w:val="397B3CCB"/>
    <w:rsid w:val="39CE3776"/>
    <w:rsid w:val="3A003AC9"/>
    <w:rsid w:val="3A1F0C78"/>
    <w:rsid w:val="3A225B32"/>
    <w:rsid w:val="3A98729C"/>
    <w:rsid w:val="3AD77F7F"/>
    <w:rsid w:val="3AE5233A"/>
    <w:rsid w:val="3AEF09CD"/>
    <w:rsid w:val="3B0A6C8A"/>
    <w:rsid w:val="3B230A2F"/>
    <w:rsid w:val="3B40717E"/>
    <w:rsid w:val="3B8F17E0"/>
    <w:rsid w:val="3B9E7F49"/>
    <w:rsid w:val="3BB80A80"/>
    <w:rsid w:val="3BCC6DB5"/>
    <w:rsid w:val="3BEA71F2"/>
    <w:rsid w:val="3BF10126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3A37B5"/>
    <w:rsid w:val="3D7C1913"/>
    <w:rsid w:val="3D7C6941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6ED1"/>
    <w:rsid w:val="3E584536"/>
    <w:rsid w:val="3E6111BA"/>
    <w:rsid w:val="3E8F6DF9"/>
    <w:rsid w:val="3E9645B8"/>
    <w:rsid w:val="3EFD5555"/>
    <w:rsid w:val="3F0E29EA"/>
    <w:rsid w:val="3F144B2F"/>
    <w:rsid w:val="3F196629"/>
    <w:rsid w:val="3F8D7103"/>
    <w:rsid w:val="3F924E93"/>
    <w:rsid w:val="3F9B26C5"/>
    <w:rsid w:val="3F9F6492"/>
    <w:rsid w:val="3FA03488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11756AA"/>
    <w:rsid w:val="411A20F6"/>
    <w:rsid w:val="415F5C7D"/>
    <w:rsid w:val="416A131A"/>
    <w:rsid w:val="417A25A6"/>
    <w:rsid w:val="418D31CB"/>
    <w:rsid w:val="41BB2905"/>
    <w:rsid w:val="41C633AD"/>
    <w:rsid w:val="41D06BFE"/>
    <w:rsid w:val="41EC7FDB"/>
    <w:rsid w:val="41F868C6"/>
    <w:rsid w:val="41FC5381"/>
    <w:rsid w:val="420047DC"/>
    <w:rsid w:val="420D28B3"/>
    <w:rsid w:val="42144290"/>
    <w:rsid w:val="423E3512"/>
    <w:rsid w:val="42550DE5"/>
    <w:rsid w:val="425A40DE"/>
    <w:rsid w:val="425C74DE"/>
    <w:rsid w:val="426F387B"/>
    <w:rsid w:val="4283779D"/>
    <w:rsid w:val="42A97285"/>
    <w:rsid w:val="42B70F0A"/>
    <w:rsid w:val="42BA448B"/>
    <w:rsid w:val="42C243BA"/>
    <w:rsid w:val="42D41213"/>
    <w:rsid w:val="42F52CB4"/>
    <w:rsid w:val="42FA251B"/>
    <w:rsid w:val="4322270F"/>
    <w:rsid w:val="43237A97"/>
    <w:rsid w:val="432D6A7B"/>
    <w:rsid w:val="43401957"/>
    <w:rsid w:val="436F6896"/>
    <w:rsid w:val="43785EDC"/>
    <w:rsid w:val="43A544A8"/>
    <w:rsid w:val="43D20625"/>
    <w:rsid w:val="43EA4A66"/>
    <w:rsid w:val="44025169"/>
    <w:rsid w:val="441E4E74"/>
    <w:rsid w:val="44500F8E"/>
    <w:rsid w:val="44766526"/>
    <w:rsid w:val="448E4386"/>
    <w:rsid w:val="44AE6A56"/>
    <w:rsid w:val="44EB4259"/>
    <w:rsid w:val="44F55F54"/>
    <w:rsid w:val="4506399E"/>
    <w:rsid w:val="450A11E2"/>
    <w:rsid w:val="450B1D0F"/>
    <w:rsid w:val="450B4179"/>
    <w:rsid w:val="454A6DB6"/>
    <w:rsid w:val="45630DCB"/>
    <w:rsid w:val="457E1991"/>
    <w:rsid w:val="458E2A3A"/>
    <w:rsid w:val="458F3D27"/>
    <w:rsid w:val="4599374A"/>
    <w:rsid w:val="45E44967"/>
    <w:rsid w:val="45E97621"/>
    <w:rsid w:val="460D743C"/>
    <w:rsid w:val="46481CEB"/>
    <w:rsid w:val="46794C4F"/>
    <w:rsid w:val="46A51E03"/>
    <w:rsid w:val="46B56F8E"/>
    <w:rsid w:val="46C66AAC"/>
    <w:rsid w:val="46E735E2"/>
    <w:rsid w:val="47462252"/>
    <w:rsid w:val="47536CE6"/>
    <w:rsid w:val="477816E5"/>
    <w:rsid w:val="477F5E58"/>
    <w:rsid w:val="47853753"/>
    <w:rsid w:val="479419CB"/>
    <w:rsid w:val="47A4244C"/>
    <w:rsid w:val="47B32CB2"/>
    <w:rsid w:val="47F30D28"/>
    <w:rsid w:val="48063292"/>
    <w:rsid w:val="48280C4E"/>
    <w:rsid w:val="482E11B8"/>
    <w:rsid w:val="483714C9"/>
    <w:rsid w:val="48397C77"/>
    <w:rsid w:val="487A2EEC"/>
    <w:rsid w:val="48AE0E86"/>
    <w:rsid w:val="48BA4A3C"/>
    <w:rsid w:val="48D25339"/>
    <w:rsid w:val="48E76FB1"/>
    <w:rsid w:val="49690D24"/>
    <w:rsid w:val="498F54DE"/>
    <w:rsid w:val="49BA0172"/>
    <w:rsid w:val="49E90F12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9A71EE"/>
    <w:rsid w:val="4BB51EE1"/>
    <w:rsid w:val="4BEF29E9"/>
    <w:rsid w:val="4BF77B66"/>
    <w:rsid w:val="4C0E4015"/>
    <w:rsid w:val="4C1C00E5"/>
    <w:rsid w:val="4C54147B"/>
    <w:rsid w:val="4C6F21C7"/>
    <w:rsid w:val="4C7D4D0D"/>
    <w:rsid w:val="4C9D17CC"/>
    <w:rsid w:val="4CA34541"/>
    <w:rsid w:val="4CF24918"/>
    <w:rsid w:val="4D2A4C5B"/>
    <w:rsid w:val="4D57295B"/>
    <w:rsid w:val="4D5D2226"/>
    <w:rsid w:val="4D6956A3"/>
    <w:rsid w:val="4D6A182D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3114D7"/>
    <w:rsid w:val="4E44086F"/>
    <w:rsid w:val="4E457F8B"/>
    <w:rsid w:val="4E5E35E6"/>
    <w:rsid w:val="4E9E144C"/>
    <w:rsid w:val="4EC57D26"/>
    <w:rsid w:val="4EE17334"/>
    <w:rsid w:val="4EE32696"/>
    <w:rsid w:val="4EEF4858"/>
    <w:rsid w:val="4EF53A4F"/>
    <w:rsid w:val="4F0C2598"/>
    <w:rsid w:val="4F1D2175"/>
    <w:rsid w:val="4F252794"/>
    <w:rsid w:val="4F443011"/>
    <w:rsid w:val="4F5F42A2"/>
    <w:rsid w:val="4F731A9A"/>
    <w:rsid w:val="4F7F693A"/>
    <w:rsid w:val="4FB77BB0"/>
    <w:rsid w:val="4FEF213F"/>
    <w:rsid w:val="501237AD"/>
    <w:rsid w:val="50316627"/>
    <w:rsid w:val="504B7F99"/>
    <w:rsid w:val="506B74F3"/>
    <w:rsid w:val="507822F7"/>
    <w:rsid w:val="50B34FD7"/>
    <w:rsid w:val="50C90A47"/>
    <w:rsid w:val="512939FE"/>
    <w:rsid w:val="51553E34"/>
    <w:rsid w:val="51633B30"/>
    <w:rsid w:val="5184528B"/>
    <w:rsid w:val="518D2F16"/>
    <w:rsid w:val="51D86E70"/>
    <w:rsid w:val="51FC2426"/>
    <w:rsid w:val="521A408E"/>
    <w:rsid w:val="52207026"/>
    <w:rsid w:val="523341F4"/>
    <w:rsid w:val="52540651"/>
    <w:rsid w:val="52872691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740793"/>
    <w:rsid w:val="537A1464"/>
    <w:rsid w:val="53B02D8D"/>
    <w:rsid w:val="53D86BA5"/>
    <w:rsid w:val="54166685"/>
    <w:rsid w:val="54287BE7"/>
    <w:rsid w:val="543A6AB1"/>
    <w:rsid w:val="54835BFC"/>
    <w:rsid w:val="54A92FB9"/>
    <w:rsid w:val="54B74CFA"/>
    <w:rsid w:val="54E52C5C"/>
    <w:rsid w:val="54F12AEF"/>
    <w:rsid w:val="550254CC"/>
    <w:rsid w:val="55380C27"/>
    <w:rsid w:val="558208CB"/>
    <w:rsid w:val="55BE4469"/>
    <w:rsid w:val="55F30F51"/>
    <w:rsid w:val="56087556"/>
    <w:rsid w:val="56536587"/>
    <w:rsid w:val="56593BAF"/>
    <w:rsid w:val="565F389D"/>
    <w:rsid w:val="56683DBE"/>
    <w:rsid w:val="56AF0D31"/>
    <w:rsid w:val="56B95AF0"/>
    <w:rsid w:val="56C87883"/>
    <w:rsid w:val="56D15813"/>
    <w:rsid w:val="56F13FEC"/>
    <w:rsid w:val="56F72C88"/>
    <w:rsid w:val="56F86E99"/>
    <w:rsid w:val="570937FB"/>
    <w:rsid w:val="570D5771"/>
    <w:rsid w:val="57256D21"/>
    <w:rsid w:val="573F4A20"/>
    <w:rsid w:val="576B3425"/>
    <w:rsid w:val="578A418B"/>
    <w:rsid w:val="57D05AFF"/>
    <w:rsid w:val="57EE1A82"/>
    <w:rsid w:val="58345F62"/>
    <w:rsid w:val="588746D7"/>
    <w:rsid w:val="589E725E"/>
    <w:rsid w:val="58B9375C"/>
    <w:rsid w:val="58D076D0"/>
    <w:rsid w:val="58E1669C"/>
    <w:rsid w:val="58FC3CD4"/>
    <w:rsid w:val="591C202E"/>
    <w:rsid w:val="592916AE"/>
    <w:rsid w:val="5933248E"/>
    <w:rsid w:val="59727752"/>
    <w:rsid w:val="5978550F"/>
    <w:rsid w:val="5997792F"/>
    <w:rsid w:val="59B12950"/>
    <w:rsid w:val="59B570EC"/>
    <w:rsid w:val="59EE44CA"/>
    <w:rsid w:val="59F56D1E"/>
    <w:rsid w:val="5A25021F"/>
    <w:rsid w:val="5A325654"/>
    <w:rsid w:val="5A4F622F"/>
    <w:rsid w:val="5A73778C"/>
    <w:rsid w:val="5A7C665F"/>
    <w:rsid w:val="5A9D6B77"/>
    <w:rsid w:val="5AA53CA4"/>
    <w:rsid w:val="5AAF69C7"/>
    <w:rsid w:val="5AFF7F6C"/>
    <w:rsid w:val="5B01296A"/>
    <w:rsid w:val="5B303D01"/>
    <w:rsid w:val="5B551504"/>
    <w:rsid w:val="5B7921AA"/>
    <w:rsid w:val="5B7E0AB6"/>
    <w:rsid w:val="5BBB0C88"/>
    <w:rsid w:val="5BDE3D20"/>
    <w:rsid w:val="5BE264B0"/>
    <w:rsid w:val="5BE8607A"/>
    <w:rsid w:val="5C241158"/>
    <w:rsid w:val="5C274A3B"/>
    <w:rsid w:val="5C471AC7"/>
    <w:rsid w:val="5C595A0F"/>
    <w:rsid w:val="5C6617FA"/>
    <w:rsid w:val="5C6A08C1"/>
    <w:rsid w:val="5CD959FA"/>
    <w:rsid w:val="5CDB621A"/>
    <w:rsid w:val="5CE570AF"/>
    <w:rsid w:val="5CF52E9E"/>
    <w:rsid w:val="5D0E4B66"/>
    <w:rsid w:val="5D180012"/>
    <w:rsid w:val="5D2F381F"/>
    <w:rsid w:val="5D411E1D"/>
    <w:rsid w:val="5D7A778A"/>
    <w:rsid w:val="5D8E3BCA"/>
    <w:rsid w:val="5D911CFA"/>
    <w:rsid w:val="5DA44691"/>
    <w:rsid w:val="5DCA2675"/>
    <w:rsid w:val="5DD066AB"/>
    <w:rsid w:val="5DE33C48"/>
    <w:rsid w:val="5DF83EF7"/>
    <w:rsid w:val="5DFE380D"/>
    <w:rsid w:val="5E275BED"/>
    <w:rsid w:val="5E3F5869"/>
    <w:rsid w:val="5E7D7CC4"/>
    <w:rsid w:val="5E913808"/>
    <w:rsid w:val="5ED57215"/>
    <w:rsid w:val="5EE0788D"/>
    <w:rsid w:val="5F0C074E"/>
    <w:rsid w:val="5F2A27B7"/>
    <w:rsid w:val="5F3A534E"/>
    <w:rsid w:val="5FD33113"/>
    <w:rsid w:val="5FDD1A08"/>
    <w:rsid w:val="5FDF233F"/>
    <w:rsid w:val="5FE73FAD"/>
    <w:rsid w:val="5FEB3932"/>
    <w:rsid w:val="606A03FF"/>
    <w:rsid w:val="60817469"/>
    <w:rsid w:val="60BE3D44"/>
    <w:rsid w:val="60E3774A"/>
    <w:rsid w:val="60F122EE"/>
    <w:rsid w:val="60FA67D1"/>
    <w:rsid w:val="61086560"/>
    <w:rsid w:val="611663C7"/>
    <w:rsid w:val="61B138C9"/>
    <w:rsid w:val="61BB04D2"/>
    <w:rsid w:val="61EE529E"/>
    <w:rsid w:val="6221090A"/>
    <w:rsid w:val="625459AB"/>
    <w:rsid w:val="628C6E95"/>
    <w:rsid w:val="62A667C6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426653E"/>
    <w:rsid w:val="6469770D"/>
    <w:rsid w:val="64987505"/>
    <w:rsid w:val="64B25D11"/>
    <w:rsid w:val="64C8480E"/>
    <w:rsid w:val="64D51D6C"/>
    <w:rsid w:val="64D66E25"/>
    <w:rsid w:val="651950D9"/>
    <w:rsid w:val="6520276A"/>
    <w:rsid w:val="65425119"/>
    <w:rsid w:val="656E173A"/>
    <w:rsid w:val="65761964"/>
    <w:rsid w:val="657A4148"/>
    <w:rsid w:val="659031D6"/>
    <w:rsid w:val="65E50E3D"/>
    <w:rsid w:val="65EB328A"/>
    <w:rsid w:val="65FC0D3F"/>
    <w:rsid w:val="66147966"/>
    <w:rsid w:val="664D2C22"/>
    <w:rsid w:val="666338AF"/>
    <w:rsid w:val="66C264EB"/>
    <w:rsid w:val="66D10E5F"/>
    <w:rsid w:val="66EA7DA5"/>
    <w:rsid w:val="66FD3D4C"/>
    <w:rsid w:val="67326655"/>
    <w:rsid w:val="67330526"/>
    <w:rsid w:val="673B24E4"/>
    <w:rsid w:val="674E313A"/>
    <w:rsid w:val="67564664"/>
    <w:rsid w:val="67607275"/>
    <w:rsid w:val="67667EB5"/>
    <w:rsid w:val="67BB7D25"/>
    <w:rsid w:val="67D763B7"/>
    <w:rsid w:val="67E62CEF"/>
    <w:rsid w:val="67F33900"/>
    <w:rsid w:val="680469EE"/>
    <w:rsid w:val="685A46A5"/>
    <w:rsid w:val="687D59BB"/>
    <w:rsid w:val="68872FBF"/>
    <w:rsid w:val="68C222A7"/>
    <w:rsid w:val="68F71410"/>
    <w:rsid w:val="691A29A8"/>
    <w:rsid w:val="693A1F44"/>
    <w:rsid w:val="69420A5A"/>
    <w:rsid w:val="696C1EB2"/>
    <w:rsid w:val="69921C44"/>
    <w:rsid w:val="69987D78"/>
    <w:rsid w:val="699F3A6A"/>
    <w:rsid w:val="69E800BA"/>
    <w:rsid w:val="69F8606B"/>
    <w:rsid w:val="6A0B7FBB"/>
    <w:rsid w:val="6A5B6544"/>
    <w:rsid w:val="6AFD21D0"/>
    <w:rsid w:val="6B0F6A19"/>
    <w:rsid w:val="6B173367"/>
    <w:rsid w:val="6B2D34D2"/>
    <w:rsid w:val="6B3F5517"/>
    <w:rsid w:val="6B4925B5"/>
    <w:rsid w:val="6B523030"/>
    <w:rsid w:val="6B562199"/>
    <w:rsid w:val="6B8C706D"/>
    <w:rsid w:val="6BB153A8"/>
    <w:rsid w:val="6BB45BE0"/>
    <w:rsid w:val="6BBC7B74"/>
    <w:rsid w:val="6BD218DB"/>
    <w:rsid w:val="6BDA0DEE"/>
    <w:rsid w:val="6BF36086"/>
    <w:rsid w:val="6BFA1C49"/>
    <w:rsid w:val="6C1A0FB0"/>
    <w:rsid w:val="6C553F6E"/>
    <w:rsid w:val="6C5C255D"/>
    <w:rsid w:val="6C5F61BF"/>
    <w:rsid w:val="6C651C84"/>
    <w:rsid w:val="6CB81E69"/>
    <w:rsid w:val="6D203815"/>
    <w:rsid w:val="6D331EC9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20734B"/>
    <w:rsid w:val="6F6E01E1"/>
    <w:rsid w:val="6F6F5C0C"/>
    <w:rsid w:val="6F7C355E"/>
    <w:rsid w:val="6FA5687A"/>
    <w:rsid w:val="6FAB7855"/>
    <w:rsid w:val="6FB05096"/>
    <w:rsid w:val="6FE72CFB"/>
    <w:rsid w:val="70014D12"/>
    <w:rsid w:val="70032BCE"/>
    <w:rsid w:val="70607BDA"/>
    <w:rsid w:val="70653A8E"/>
    <w:rsid w:val="70933F35"/>
    <w:rsid w:val="709E7007"/>
    <w:rsid w:val="70BE667E"/>
    <w:rsid w:val="70F06142"/>
    <w:rsid w:val="70F905BE"/>
    <w:rsid w:val="711E6EAF"/>
    <w:rsid w:val="7127318F"/>
    <w:rsid w:val="712F3454"/>
    <w:rsid w:val="714E239D"/>
    <w:rsid w:val="71B64371"/>
    <w:rsid w:val="71FF038F"/>
    <w:rsid w:val="72094AFB"/>
    <w:rsid w:val="7237615D"/>
    <w:rsid w:val="72B343AA"/>
    <w:rsid w:val="72C22D1D"/>
    <w:rsid w:val="72C27CD0"/>
    <w:rsid w:val="72C55DD3"/>
    <w:rsid w:val="72D646C9"/>
    <w:rsid w:val="72D80309"/>
    <w:rsid w:val="72EF54FE"/>
    <w:rsid w:val="731335F9"/>
    <w:rsid w:val="735D33BE"/>
    <w:rsid w:val="73637740"/>
    <w:rsid w:val="736C4AAD"/>
    <w:rsid w:val="73736AD1"/>
    <w:rsid w:val="737D1D76"/>
    <w:rsid w:val="738F5B8D"/>
    <w:rsid w:val="73916D46"/>
    <w:rsid w:val="740F7134"/>
    <w:rsid w:val="74A75E1B"/>
    <w:rsid w:val="74B00D3B"/>
    <w:rsid w:val="74E6324D"/>
    <w:rsid w:val="74FF4257"/>
    <w:rsid w:val="750367DC"/>
    <w:rsid w:val="7549114F"/>
    <w:rsid w:val="756808D4"/>
    <w:rsid w:val="758A245D"/>
    <w:rsid w:val="759F76D1"/>
    <w:rsid w:val="7613022E"/>
    <w:rsid w:val="76204607"/>
    <w:rsid w:val="763B00BC"/>
    <w:rsid w:val="76581C16"/>
    <w:rsid w:val="768D76B7"/>
    <w:rsid w:val="76936DFB"/>
    <w:rsid w:val="76A12096"/>
    <w:rsid w:val="76B66BEA"/>
    <w:rsid w:val="76CD3EAC"/>
    <w:rsid w:val="76F9744C"/>
    <w:rsid w:val="774D3025"/>
    <w:rsid w:val="777A405B"/>
    <w:rsid w:val="77880FF9"/>
    <w:rsid w:val="779B3C14"/>
    <w:rsid w:val="77BF3DD6"/>
    <w:rsid w:val="77E035B6"/>
    <w:rsid w:val="77E27099"/>
    <w:rsid w:val="78333B5E"/>
    <w:rsid w:val="78503135"/>
    <w:rsid w:val="789E637E"/>
    <w:rsid w:val="78AD3D6C"/>
    <w:rsid w:val="792C543C"/>
    <w:rsid w:val="793B6920"/>
    <w:rsid w:val="795D558B"/>
    <w:rsid w:val="796B7ABA"/>
    <w:rsid w:val="799665AB"/>
    <w:rsid w:val="79B05EA0"/>
    <w:rsid w:val="79D0199A"/>
    <w:rsid w:val="79F16A1F"/>
    <w:rsid w:val="79FC00E7"/>
    <w:rsid w:val="7A0B3E20"/>
    <w:rsid w:val="7A180C77"/>
    <w:rsid w:val="7A3C51D9"/>
    <w:rsid w:val="7A402EBA"/>
    <w:rsid w:val="7A4D33A7"/>
    <w:rsid w:val="7A6E1110"/>
    <w:rsid w:val="7A6F15A5"/>
    <w:rsid w:val="7A7E0DAD"/>
    <w:rsid w:val="7A951F8F"/>
    <w:rsid w:val="7ADF188F"/>
    <w:rsid w:val="7B5B1790"/>
    <w:rsid w:val="7B8D7030"/>
    <w:rsid w:val="7B9E1396"/>
    <w:rsid w:val="7BDB4B43"/>
    <w:rsid w:val="7BE40C30"/>
    <w:rsid w:val="7BF57B3A"/>
    <w:rsid w:val="7C12747D"/>
    <w:rsid w:val="7C6832AD"/>
    <w:rsid w:val="7C6A194C"/>
    <w:rsid w:val="7C7A51B8"/>
    <w:rsid w:val="7C7C7371"/>
    <w:rsid w:val="7C957EC9"/>
    <w:rsid w:val="7CC70366"/>
    <w:rsid w:val="7D0D2915"/>
    <w:rsid w:val="7D387442"/>
    <w:rsid w:val="7D5E11FB"/>
    <w:rsid w:val="7D862757"/>
    <w:rsid w:val="7DAF155B"/>
    <w:rsid w:val="7DCF6C0D"/>
    <w:rsid w:val="7E0109FA"/>
    <w:rsid w:val="7E133841"/>
    <w:rsid w:val="7E1D681B"/>
    <w:rsid w:val="7E2611F2"/>
    <w:rsid w:val="7E365938"/>
    <w:rsid w:val="7E3A4C4A"/>
    <w:rsid w:val="7E4B71CE"/>
    <w:rsid w:val="7E544F52"/>
    <w:rsid w:val="7E5F32B8"/>
    <w:rsid w:val="7E677379"/>
    <w:rsid w:val="7EA92050"/>
    <w:rsid w:val="7EBC456E"/>
    <w:rsid w:val="7ED10FFC"/>
    <w:rsid w:val="7EDE5E78"/>
    <w:rsid w:val="7EF500EE"/>
    <w:rsid w:val="7F2C06ED"/>
    <w:rsid w:val="7F4C14C8"/>
    <w:rsid w:val="7F562C5C"/>
    <w:rsid w:val="7F5B691A"/>
    <w:rsid w:val="7F9C6BB5"/>
    <w:rsid w:val="7FD65CC4"/>
    <w:rsid w:val="7FE024DD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2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940</Characters>
  <Lines>0</Lines>
  <Paragraphs>0</Paragraphs>
  <TotalTime>0</TotalTime>
  <ScaleCrop>false</ScaleCrop>
  <LinksUpToDate>false</LinksUpToDate>
  <CharactersWithSpaces>1009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2024-06-13T02:01:00Z</dcterms:created>
  <dc:creator>李若萌</dc:creator>
  <cp:lastModifiedBy>Administrator</cp:lastModifiedBy>
  <dcterms:modified xsi:type="dcterms:W3CDTF">2024-06-18T01:23:21Z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F1A0384820004CF383EB7B50D5A29E05_12</vt:lpwstr>
  </property>
</Properties>
</file>