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CB5" w:rsidRDefault="001D2CB5" w:rsidP="001D2CB5">
      <w:pPr>
        <w:pStyle w:val="SBBT1"/>
        <w:tabs>
          <w:tab w:val="clear" w:pos="4678"/>
          <w:tab w:val="center" w:pos="4820"/>
        </w:tabs>
        <w:ind w:leftChars="0" w:left="0" w:rightChars="0" w:right="0" w:firstLine="0"/>
        <w:rPr>
          <w:w w:val="80"/>
        </w:rPr>
      </w:pPr>
      <w:r>
        <w:rPr>
          <w:w w:val="80"/>
        </w:rPr>
        <w:t>A200000</w:t>
      </w:r>
      <w:r>
        <w:rPr>
          <w:w w:val="80"/>
        </w:rPr>
        <w:tab/>
        <w:t xml:space="preserve">    中华人民共和国企业所得税月（季）度预缴纳税申报表（A类）</w:t>
      </w:r>
    </w:p>
    <w:tbl>
      <w:tblPr>
        <w:tblW w:w="10814" w:type="dxa"/>
        <w:jc w:val="center"/>
        <w:tblLayout w:type="fixed"/>
        <w:tblLook w:val="0000"/>
      </w:tblPr>
      <w:tblGrid>
        <w:gridCol w:w="850"/>
        <w:gridCol w:w="710"/>
        <w:gridCol w:w="896"/>
        <w:gridCol w:w="943"/>
        <w:gridCol w:w="663"/>
        <w:gridCol w:w="188"/>
        <w:gridCol w:w="801"/>
        <w:gridCol w:w="318"/>
        <w:gridCol w:w="404"/>
        <w:gridCol w:w="845"/>
        <w:gridCol w:w="775"/>
        <w:gridCol w:w="968"/>
        <w:gridCol w:w="800"/>
        <w:gridCol w:w="1653"/>
      </w:tblGrid>
      <w:tr w:rsidR="001D2CB5" w:rsidTr="001D2CB5">
        <w:trPr>
          <w:trHeight w:val="177"/>
          <w:jc w:val="center"/>
        </w:trPr>
        <w:tc>
          <w:tcPr>
            <w:tcW w:w="10814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1D2CB5" w:rsidRDefault="001D2CB5" w:rsidP="00131545">
            <w:pPr>
              <w:widowControl/>
              <w:snapToGrid w:val="0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税款所属期间：</w:t>
            </w:r>
            <w:r w:rsidRPr="008D3E70">
              <w:rPr>
                <w:rFonts w:ascii="宋体" w:eastAsia="宋体" w:hAnsi="宋体" w:cs="宋体" w:hint="eastAsia"/>
                <w:b/>
                <w:color w:val="3366FF"/>
                <w:kern w:val="0"/>
                <w:sz w:val="24"/>
                <w:szCs w:val="24"/>
              </w:rPr>
              <w:t>20</w:t>
            </w:r>
            <w:r w:rsidR="00131545">
              <w:rPr>
                <w:rFonts w:ascii="宋体" w:eastAsia="宋体" w:hAnsi="宋体" w:cs="宋体" w:hint="eastAsia"/>
                <w:b/>
                <w:color w:val="3366FF"/>
                <w:kern w:val="0"/>
                <w:sz w:val="24"/>
                <w:szCs w:val="24"/>
              </w:rPr>
              <w:t>XX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</w:t>
            </w:r>
            <w:r w:rsidRPr="008D3E70">
              <w:rPr>
                <w:rFonts w:ascii="宋体" w:eastAsia="宋体" w:hAnsi="宋体" w:cs="宋体" w:hint="eastAsia"/>
                <w:b/>
                <w:color w:val="3366FF"/>
                <w:kern w:val="0"/>
                <w:sz w:val="24"/>
                <w:szCs w:val="24"/>
              </w:rPr>
              <w:t>XX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月</w:t>
            </w:r>
            <w:r w:rsidRPr="008D3E70">
              <w:rPr>
                <w:rFonts w:ascii="宋体" w:eastAsia="宋体" w:hAnsi="宋体" w:cs="宋体" w:hint="eastAsia"/>
                <w:b/>
                <w:color w:val="3366FF"/>
                <w:kern w:val="0"/>
                <w:sz w:val="24"/>
                <w:szCs w:val="24"/>
              </w:rPr>
              <w:t>01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日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至</w:t>
            </w:r>
            <w:r w:rsidRPr="008D3E70">
              <w:rPr>
                <w:rFonts w:ascii="宋体" w:eastAsia="宋体" w:hAnsi="宋体" w:cs="宋体" w:hint="eastAsia"/>
                <w:b/>
                <w:color w:val="3366FF"/>
                <w:kern w:val="0"/>
                <w:sz w:val="24"/>
                <w:szCs w:val="24"/>
              </w:rPr>
              <w:t>20XX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</w:t>
            </w:r>
            <w:r w:rsidRPr="008D3E70">
              <w:rPr>
                <w:rFonts w:ascii="宋体" w:eastAsia="宋体" w:hAnsi="宋体" w:cs="宋体" w:hint="eastAsia"/>
                <w:b/>
                <w:color w:val="3366FF"/>
                <w:kern w:val="0"/>
                <w:sz w:val="24"/>
                <w:szCs w:val="24"/>
              </w:rPr>
              <w:t>XX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color w:val="3366FF"/>
                <w:kern w:val="0"/>
                <w:sz w:val="24"/>
                <w:szCs w:val="24"/>
              </w:rPr>
              <w:t>3</w:t>
            </w:r>
            <w:r w:rsidRPr="008D3E70">
              <w:rPr>
                <w:rFonts w:ascii="宋体" w:eastAsia="宋体" w:hAnsi="宋体" w:cs="宋体" w:hint="eastAsia"/>
                <w:b/>
                <w:color w:val="3366FF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日</w:t>
            </w:r>
          </w:p>
        </w:tc>
      </w:tr>
      <w:tr w:rsidR="001D2CB5" w:rsidTr="001D2CB5">
        <w:trPr>
          <w:trHeight w:val="471"/>
          <w:jc w:val="center"/>
        </w:trPr>
        <w:tc>
          <w:tcPr>
            <w:tcW w:w="4062" w:type="dxa"/>
            <w:gridSpan w:val="5"/>
            <w:vAlign w:val="center"/>
          </w:tcPr>
          <w:p w:rsidR="001D2CB5" w:rsidRDefault="001D2CB5" w:rsidP="003A31CE">
            <w:pPr>
              <w:widowControl/>
              <w:snapToGrid w:val="0"/>
              <w:spacing w:line="320" w:lineRule="exact"/>
              <w:jc w:val="lef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纳税人识别号（统一社会信用代码）：</w:t>
            </w:r>
          </w:p>
        </w:tc>
        <w:tc>
          <w:tcPr>
            <w:tcW w:w="6752" w:type="dxa"/>
            <w:gridSpan w:val="9"/>
            <w:vAlign w:val="center"/>
          </w:tcPr>
          <w:p w:rsidR="001D2CB5" w:rsidRPr="00FC23C8" w:rsidRDefault="00CF6F84" w:rsidP="00131545">
            <w:pPr>
              <w:widowControl/>
              <w:snapToGrid w:val="0"/>
              <w:spacing w:line="240" w:lineRule="atLeast"/>
              <w:textAlignment w:val="baseline"/>
              <w:rPr>
                <w:rFonts w:ascii="宋体" w:eastAsia="宋体" w:hAnsi="宋体" w:cs="Times New Roman"/>
                <w:spacing w:val="-3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begin"/>
            </w:r>
            <w:r w:rsidR="001D2CB5">
              <w:rPr>
                <w:rFonts w:ascii="宋体" w:hAnsi="宋体" w:cs="宋体"/>
                <w:b/>
                <w:color w:val="3366FF"/>
                <w:sz w:val="24"/>
                <w:szCs w:val="24"/>
              </w:rPr>
              <w:instrText xml:space="preserve"> </w:instrText>
            </w:r>
            <w:r w:rsidR="001D2CB5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eq \o\ac(</w:instrText>
            </w:r>
            <w:r w:rsidR="001D2CB5" w:rsidRPr="00043A36">
              <w:rPr>
                <w:rFonts w:hAnsi="宋体" w:cs="宋体" w:hint="eastAsia"/>
                <w:b/>
                <w:color w:val="3366FF"/>
                <w:sz w:val="36"/>
                <w:szCs w:val="24"/>
              </w:rPr>
              <w:instrText>□</w:instrText>
            </w:r>
            <w:r w:rsidR="001D2CB5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,9)</w:instrText>
            </w:r>
            <w:r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end"/>
            </w:r>
            <w:r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begin"/>
            </w:r>
            <w:r w:rsidR="001D2CB5">
              <w:rPr>
                <w:rFonts w:ascii="宋体" w:hAnsi="宋体" w:cs="宋体"/>
                <w:b/>
                <w:color w:val="3366FF"/>
                <w:sz w:val="24"/>
                <w:szCs w:val="24"/>
              </w:rPr>
              <w:instrText xml:space="preserve"> </w:instrText>
            </w:r>
            <w:r w:rsidR="001D2CB5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eq \o\ac(</w:instrText>
            </w:r>
            <w:r w:rsidR="001D2CB5" w:rsidRPr="00043A36">
              <w:rPr>
                <w:rFonts w:hAnsi="宋体" w:cs="宋体" w:hint="eastAsia"/>
                <w:b/>
                <w:color w:val="3366FF"/>
                <w:sz w:val="36"/>
                <w:szCs w:val="24"/>
              </w:rPr>
              <w:instrText>□</w:instrText>
            </w:r>
            <w:r w:rsidR="001D2CB5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,1)</w:instrText>
            </w:r>
            <w:r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end"/>
            </w:r>
            <w:r w:rsidR="00131545"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begin"/>
            </w:r>
            <w:r w:rsidR="00131545">
              <w:rPr>
                <w:rFonts w:ascii="宋体" w:hAnsi="宋体" w:cs="宋体"/>
                <w:b/>
                <w:color w:val="3366FF"/>
                <w:sz w:val="24"/>
                <w:szCs w:val="24"/>
              </w:rPr>
              <w:instrText xml:space="preserve"> </w:instrText>
            </w:r>
            <w:r w:rsidR="00131545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eq \o\ac(</w:instrText>
            </w:r>
            <w:r w:rsidR="00131545" w:rsidRPr="00043A36">
              <w:rPr>
                <w:rFonts w:hAnsi="宋体" w:cs="宋体" w:hint="eastAsia"/>
                <w:b/>
                <w:color w:val="3366FF"/>
                <w:sz w:val="36"/>
                <w:szCs w:val="24"/>
              </w:rPr>
              <w:instrText>□</w:instrText>
            </w:r>
            <w:r w:rsidR="00131545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,X)</w:instrText>
            </w:r>
            <w:r w:rsidR="00131545"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end"/>
            </w:r>
            <w:r w:rsidR="00131545"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begin"/>
            </w:r>
            <w:r w:rsidR="00131545">
              <w:rPr>
                <w:rFonts w:ascii="宋体" w:hAnsi="宋体" w:cs="宋体"/>
                <w:b/>
                <w:color w:val="3366FF"/>
                <w:sz w:val="24"/>
                <w:szCs w:val="24"/>
              </w:rPr>
              <w:instrText xml:space="preserve"> </w:instrText>
            </w:r>
            <w:r w:rsidR="00131545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eq \o\ac(</w:instrText>
            </w:r>
            <w:r w:rsidR="00131545" w:rsidRPr="00043A36">
              <w:rPr>
                <w:rFonts w:hAnsi="宋体" w:cs="宋体" w:hint="eastAsia"/>
                <w:b/>
                <w:color w:val="3366FF"/>
                <w:sz w:val="36"/>
                <w:szCs w:val="24"/>
              </w:rPr>
              <w:instrText>□</w:instrText>
            </w:r>
            <w:r w:rsidR="00131545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,X)</w:instrText>
            </w:r>
            <w:r w:rsidR="00131545"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end"/>
            </w:r>
            <w:r w:rsidR="00131545"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begin"/>
            </w:r>
            <w:r w:rsidR="00131545">
              <w:rPr>
                <w:rFonts w:ascii="宋体" w:hAnsi="宋体" w:cs="宋体"/>
                <w:b/>
                <w:color w:val="3366FF"/>
                <w:sz w:val="24"/>
                <w:szCs w:val="24"/>
              </w:rPr>
              <w:instrText xml:space="preserve"> </w:instrText>
            </w:r>
            <w:r w:rsidR="00131545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eq \o\ac(</w:instrText>
            </w:r>
            <w:r w:rsidR="00131545" w:rsidRPr="00043A36">
              <w:rPr>
                <w:rFonts w:hAnsi="宋体" w:cs="宋体" w:hint="eastAsia"/>
                <w:b/>
                <w:color w:val="3366FF"/>
                <w:sz w:val="36"/>
                <w:szCs w:val="24"/>
              </w:rPr>
              <w:instrText>□</w:instrText>
            </w:r>
            <w:r w:rsidR="00131545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,X)</w:instrText>
            </w:r>
            <w:r w:rsidR="00131545"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end"/>
            </w:r>
            <w:r w:rsidR="00131545"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begin"/>
            </w:r>
            <w:r w:rsidR="00131545">
              <w:rPr>
                <w:rFonts w:ascii="宋体" w:hAnsi="宋体" w:cs="宋体"/>
                <w:b/>
                <w:color w:val="3366FF"/>
                <w:sz w:val="24"/>
                <w:szCs w:val="24"/>
              </w:rPr>
              <w:instrText xml:space="preserve"> </w:instrText>
            </w:r>
            <w:r w:rsidR="00131545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eq \o\ac(</w:instrText>
            </w:r>
            <w:r w:rsidR="00131545" w:rsidRPr="00043A36">
              <w:rPr>
                <w:rFonts w:hAnsi="宋体" w:cs="宋体" w:hint="eastAsia"/>
                <w:b/>
                <w:color w:val="3366FF"/>
                <w:sz w:val="36"/>
                <w:szCs w:val="24"/>
              </w:rPr>
              <w:instrText>□</w:instrText>
            </w:r>
            <w:r w:rsidR="00131545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,X)</w:instrText>
            </w:r>
            <w:r w:rsidR="00131545"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end"/>
            </w:r>
            <w:r w:rsidR="00131545"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begin"/>
            </w:r>
            <w:r w:rsidR="00131545">
              <w:rPr>
                <w:rFonts w:ascii="宋体" w:hAnsi="宋体" w:cs="宋体"/>
                <w:b/>
                <w:color w:val="3366FF"/>
                <w:sz w:val="24"/>
                <w:szCs w:val="24"/>
              </w:rPr>
              <w:instrText xml:space="preserve"> </w:instrText>
            </w:r>
            <w:r w:rsidR="00131545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eq \o\ac(</w:instrText>
            </w:r>
            <w:r w:rsidR="00131545" w:rsidRPr="00043A36">
              <w:rPr>
                <w:rFonts w:hAnsi="宋体" w:cs="宋体" w:hint="eastAsia"/>
                <w:b/>
                <w:color w:val="3366FF"/>
                <w:sz w:val="36"/>
                <w:szCs w:val="24"/>
              </w:rPr>
              <w:instrText>□</w:instrText>
            </w:r>
            <w:r w:rsidR="00131545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,X)</w:instrText>
            </w:r>
            <w:r w:rsidR="00131545"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end"/>
            </w:r>
            <w:r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begin"/>
            </w:r>
            <w:r w:rsidR="001D2CB5">
              <w:rPr>
                <w:rFonts w:ascii="宋体" w:hAnsi="宋体" w:cs="宋体"/>
                <w:b/>
                <w:color w:val="3366FF"/>
                <w:sz w:val="24"/>
                <w:szCs w:val="24"/>
              </w:rPr>
              <w:instrText xml:space="preserve"> </w:instrText>
            </w:r>
            <w:r w:rsidR="001D2CB5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eq \o\ac(</w:instrText>
            </w:r>
            <w:r w:rsidR="001D2CB5" w:rsidRPr="00043A36">
              <w:rPr>
                <w:rFonts w:hAnsi="宋体" w:cs="宋体" w:hint="eastAsia"/>
                <w:b/>
                <w:color w:val="3366FF"/>
                <w:sz w:val="36"/>
                <w:szCs w:val="24"/>
              </w:rPr>
              <w:instrText>□</w:instrText>
            </w:r>
            <w:r w:rsidR="001D2CB5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,X)</w:instrText>
            </w:r>
            <w:r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end"/>
            </w:r>
            <w:r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begin"/>
            </w:r>
            <w:r w:rsidR="001D2CB5">
              <w:rPr>
                <w:rFonts w:ascii="宋体" w:hAnsi="宋体" w:cs="宋体"/>
                <w:b/>
                <w:color w:val="3366FF"/>
                <w:sz w:val="24"/>
                <w:szCs w:val="24"/>
              </w:rPr>
              <w:instrText xml:space="preserve"> </w:instrText>
            </w:r>
            <w:r w:rsidR="001D2CB5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eq \o\ac(</w:instrText>
            </w:r>
            <w:r w:rsidR="001D2CB5" w:rsidRPr="00043A36">
              <w:rPr>
                <w:rFonts w:hAnsi="宋体" w:cs="宋体" w:hint="eastAsia"/>
                <w:b/>
                <w:color w:val="3366FF"/>
                <w:sz w:val="36"/>
                <w:szCs w:val="24"/>
              </w:rPr>
              <w:instrText>□</w:instrText>
            </w:r>
            <w:r w:rsidR="001D2CB5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,X)</w:instrText>
            </w:r>
            <w:r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end"/>
            </w:r>
            <w:r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begin"/>
            </w:r>
            <w:r w:rsidR="001D2CB5">
              <w:rPr>
                <w:rFonts w:ascii="宋体" w:hAnsi="宋体" w:cs="宋体"/>
                <w:b/>
                <w:color w:val="3366FF"/>
                <w:sz w:val="24"/>
                <w:szCs w:val="24"/>
              </w:rPr>
              <w:instrText xml:space="preserve"> </w:instrText>
            </w:r>
            <w:r w:rsidR="001D2CB5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eq \o\ac(</w:instrText>
            </w:r>
            <w:r w:rsidR="001D2CB5" w:rsidRPr="00043A36">
              <w:rPr>
                <w:rFonts w:hAnsi="宋体" w:cs="宋体" w:hint="eastAsia"/>
                <w:b/>
                <w:color w:val="3366FF"/>
                <w:sz w:val="36"/>
                <w:szCs w:val="24"/>
              </w:rPr>
              <w:instrText>□</w:instrText>
            </w:r>
            <w:r w:rsidR="001D2CB5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,X)</w:instrText>
            </w:r>
            <w:r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end"/>
            </w:r>
            <w:r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begin"/>
            </w:r>
            <w:r w:rsidR="001D2CB5">
              <w:rPr>
                <w:rFonts w:ascii="宋体" w:hAnsi="宋体" w:cs="宋体"/>
                <w:b/>
                <w:color w:val="3366FF"/>
                <w:sz w:val="24"/>
                <w:szCs w:val="24"/>
              </w:rPr>
              <w:instrText xml:space="preserve"> </w:instrText>
            </w:r>
            <w:r w:rsidR="001D2CB5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eq \o\ac(</w:instrText>
            </w:r>
            <w:r w:rsidR="001D2CB5" w:rsidRPr="00043A36">
              <w:rPr>
                <w:rFonts w:hAnsi="宋体" w:cs="宋体" w:hint="eastAsia"/>
                <w:b/>
                <w:color w:val="3366FF"/>
                <w:sz w:val="36"/>
                <w:szCs w:val="24"/>
              </w:rPr>
              <w:instrText>□</w:instrText>
            </w:r>
            <w:r w:rsidR="001D2CB5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,X)</w:instrText>
            </w:r>
            <w:r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end"/>
            </w:r>
            <w:r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begin"/>
            </w:r>
            <w:r w:rsidR="001D2CB5">
              <w:rPr>
                <w:rFonts w:ascii="宋体" w:hAnsi="宋体" w:cs="宋体"/>
                <w:b/>
                <w:color w:val="3366FF"/>
                <w:sz w:val="24"/>
                <w:szCs w:val="24"/>
              </w:rPr>
              <w:instrText xml:space="preserve"> </w:instrText>
            </w:r>
            <w:r w:rsidR="001D2CB5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eq \o\ac(</w:instrText>
            </w:r>
            <w:r w:rsidR="001D2CB5" w:rsidRPr="00043A36">
              <w:rPr>
                <w:rFonts w:hAnsi="宋体" w:cs="宋体" w:hint="eastAsia"/>
                <w:b/>
                <w:color w:val="3366FF"/>
                <w:sz w:val="36"/>
                <w:szCs w:val="24"/>
              </w:rPr>
              <w:instrText>□</w:instrText>
            </w:r>
            <w:r w:rsidR="001D2CB5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,X)</w:instrText>
            </w:r>
            <w:r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end"/>
            </w:r>
            <w:r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begin"/>
            </w:r>
            <w:r w:rsidR="001D2CB5">
              <w:rPr>
                <w:rFonts w:ascii="宋体" w:hAnsi="宋体" w:cs="宋体"/>
                <w:b/>
                <w:color w:val="3366FF"/>
                <w:sz w:val="24"/>
                <w:szCs w:val="24"/>
              </w:rPr>
              <w:instrText xml:space="preserve"> </w:instrText>
            </w:r>
            <w:r w:rsidR="001D2CB5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eq \o\ac(</w:instrText>
            </w:r>
            <w:r w:rsidR="001D2CB5" w:rsidRPr="00043A36">
              <w:rPr>
                <w:rFonts w:hAnsi="宋体" w:cs="宋体" w:hint="eastAsia"/>
                <w:b/>
                <w:color w:val="3366FF"/>
                <w:sz w:val="36"/>
                <w:szCs w:val="24"/>
              </w:rPr>
              <w:instrText>□</w:instrText>
            </w:r>
            <w:r w:rsidR="001D2CB5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,X)</w:instrText>
            </w:r>
            <w:r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end"/>
            </w:r>
            <w:r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begin"/>
            </w:r>
            <w:r w:rsidR="001D2CB5">
              <w:rPr>
                <w:rFonts w:ascii="宋体" w:hAnsi="宋体" w:cs="宋体"/>
                <w:b/>
                <w:color w:val="3366FF"/>
                <w:sz w:val="24"/>
                <w:szCs w:val="24"/>
              </w:rPr>
              <w:instrText xml:space="preserve"> </w:instrText>
            </w:r>
            <w:r w:rsidR="001D2CB5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eq \o\ac(</w:instrText>
            </w:r>
            <w:r w:rsidR="001D2CB5" w:rsidRPr="00043A36">
              <w:rPr>
                <w:rFonts w:hAnsi="宋体" w:cs="宋体" w:hint="eastAsia"/>
                <w:b/>
                <w:color w:val="3366FF"/>
                <w:sz w:val="36"/>
                <w:szCs w:val="24"/>
              </w:rPr>
              <w:instrText>□</w:instrText>
            </w:r>
            <w:r w:rsidR="001D2CB5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,X)</w:instrText>
            </w:r>
            <w:r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end"/>
            </w:r>
            <w:r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begin"/>
            </w:r>
            <w:r w:rsidR="00DC4DCD">
              <w:rPr>
                <w:rFonts w:ascii="宋体" w:hAnsi="宋体" w:cs="宋体"/>
                <w:b/>
                <w:color w:val="3366FF"/>
                <w:sz w:val="24"/>
                <w:szCs w:val="24"/>
              </w:rPr>
              <w:instrText xml:space="preserve"> </w:instrText>
            </w:r>
            <w:r w:rsidR="00DC4DCD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eq \o\ac(</w:instrText>
            </w:r>
            <w:r w:rsidR="00DC4DCD" w:rsidRPr="00043A36">
              <w:rPr>
                <w:rFonts w:hAnsi="宋体" w:cs="宋体" w:hint="eastAsia"/>
                <w:b/>
                <w:color w:val="3366FF"/>
                <w:sz w:val="36"/>
                <w:szCs w:val="24"/>
              </w:rPr>
              <w:instrText>□</w:instrText>
            </w:r>
            <w:r w:rsidR="00DC4DCD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,X)</w:instrText>
            </w:r>
            <w:r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end"/>
            </w:r>
            <w:r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begin"/>
            </w:r>
            <w:r w:rsidR="00DC4DCD">
              <w:rPr>
                <w:rFonts w:ascii="宋体" w:hAnsi="宋体" w:cs="宋体"/>
                <w:b/>
                <w:color w:val="3366FF"/>
                <w:sz w:val="24"/>
                <w:szCs w:val="24"/>
              </w:rPr>
              <w:instrText xml:space="preserve"> </w:instrText>
            </w:r>
            <w:r w:rsidR="00DC4DCD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eq \o\ac(</w:instrText>
            </w:r>
            <w:r w:rsidR="00DC4DCD" w:rsidRPr="00043A36">
              <w:rPr>
                <w:rFonts w:hAnsi="宋体" w:cs="宋体" w:hint="eastAsia"/>
                <w:b/>
                <w:color w:val="3366FF"/>
                <w:sz w:val="36"/>
                <w:szCs w:val="24"/>
              </w:rPr>
              <w:instrText>□</w:instrText>
            </w:r>
            <w:r w:rsidR="00DC4DCD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instrText>,X)</w:instrText>
            </w:r>
            <w:r>
              <w:rPr>
                <w:rFonts w:ascii="宋体" w:hAnsi="宋体" w:cs="宋体"/>
                <w:b/>
                <w:color w:val="3366FF"/>
                <w:sz w:val="24"/>
                <w:szCs w:val="24"/>
              </w:rPr>
              <w:fldChar w:fldCharType="end"/>
            </w:r>
          </w:p>
        </w:tc>
      </w:tr>
      <w:tr w:rsidR="001D2CB5" w:rsidTr="001D2CB5">
        <w:trPr>
          <w:trHeight w:val="177"/>
          <w:jc w:val="center"/>
        </w:trPr>
        <w:tc>
          <w:tcPr>
            <w:tcW w:w="5369" w:type="dxa"/>
            <w:gridSpan w:val="8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1D2CB5" w:rsidRDefault="001D2CB5" w:rsidP="003A31CE">
            <w:pPr>
              <w:widowControl/>
              <w:snapToGrid w:val="0"/>
              <w:jc w:val="lef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纳税人名称：</w:t>
            </w:r>
            <w:r w:rsidR="00131545">
              <w:rPr>
                <w:rFonts w:ascii="宋体" w:hAnsi="宋体" w:cs="宋体" w:hint="eastAsia"/>
                <w:b/>
                <w:color w:val="3366FF"/>
                <w:kern w:val="0"/>
                <w:sz w:val="24"/>
                <w:szCs w:val="24"/>
              </w:rPr>
              <w:t>天津</w:t>
            </w:r>
            <w:r w:rsidRPr="009B0080">
              <w:rPr>
                <w:rFonts w:ascii="宋体" w:hAnsi="宋体" w:cs="宋体" w:hint="eastAsia"/>
                <w:b/>
                <w:color w:val="3366FF"/>
                <w:kern w:val="0"/>
                <w:sz w:val="24"/>
                <w:szCs w:val="24"/>
              </w:rPr>
              <w:t>市</w:t>
            </w:r>
            <w:r w:rsidRPr="008D3E70">
              <w:rPr>
                <w:rFonts w:ascii="宋体" w:hAnsi="宋体" w:cs="宋体" w:hint="eastAsia"/>
                <w:b/>
                <w:color w:val="3366FF"/>
                <w:kern w:val="0"/>
                <w:sz w:val="24"/>
                <w:szCs w:val="24"/>
              </w:rPr>
              <w:t>XX</w:t>
            </w:r>
            <w:r>
              <w:rPr>
                <w:rFonts w:ascii="宋体" w:hAnsi="宋体" w:cs="宋体" w:hint="eastAsia"/>
                <w:b/>
                <w:color w:val="3366FF"/>
                <w:kern w:val="0"/>
                <w:sz w:val="24"/>
                <w:szCs w:val="24"/>
              </w:rPr>
              <w:t>有限公司</w:t>
            </w:r>
          </w:p>
        </w:tc>
        <w:tc>
          <w:tcPr>
            <w:tcW w:w="5445" w:type="dxa"/>
            <w:gridSpan w:val="6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1D2CB5" w:rsidRDefault="001D2CB5" w:rsidP="003A31CE">
            <w:pPr>
              <w:widowControl/>
              <w:snapToGrid w:val="0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金额单位：人民币元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(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列至角分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)</w:t>
            </w:r>
          </w:p>
        </w:tc>
      </w:tr>
      <w:tr w:rsidR="001D2CB5" w:rsidTr="001D2CB5">
        <w:trPr>
          <w:trHeight w:val="142"/>
          <w:jc w:val="center"/>
        </w:trPr>
        <w:tc>
          <w:tcPr>
            <w:tcW w:w="10814" w:type="dxa"/>
            <w:gridSpan w:val="1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leftChars="1600" w:left="3360" w:right="3360"/>
              <w:jc w:val="distribute"/>
              <w:textAlignment w:val="baseline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优惠及附报事项有关信息</w:t>
            </w:r>
          </w:p>
        </w:tc>
      </w:tr>
      <w:tr w:rsidR="001D2CB5" w:rsidTr="001D2CB5">
        <w:trPr>
          <w:trHeight w:val="273"/>
          <w:jc w:val="center"/>
        </w:trPr>
        <w:tc>
          <w:tcPr>
            <w:tcW w:w="2456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　　目</w:t>
            </w:r>
          </w:p>
        </w:tc>
        <w:tc>
          <w:tcPr>
            <w:tcW w:w="17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一季度</w:t>
            </w:r>
          </w:p>
        </w:tc>
        <w:tc>
          <w:tcPr>
            <w:tcW w:w="15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二季度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三季度</w:t>
            </w:r>
          </w:p>
        </w:tc>
        <w:tc>
          <w:tcPr>
            <w:tcW w:w="17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四季度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季度平均值</w:t>
            </w:r>
          </w:p>
        </w:tc>
      </w:tr>
      <w:tr w:rsidR="001D2CB5" w:rsidTr="001D2CB5">
        <w:trPr>
          <w:trHeight w:val="273"/>
          <w:jc w:val="center"/>
        </w:trPr>
        <w:tc>
          <w:tcPr>
            <w:tcW w:w="2456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季初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季末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季初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季末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季初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季末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季初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季末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D2CB5" w:rsidTr="001D2CB5">
        <w:trPr>
          <w:trHeight w:val="273"/>
          <w:jc w:val="center"/>
        </w:trPr>
        <w:tc>
          <w:tcPr>
            <w:tcW w:w="245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从业人数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D2CB5" w:rsidTr="001D2CB5">
        <w:trPr>
          <w:trHeight w:val="273"/>
          <w:jc w:val="center"/>
        </w:trPr>
        <w:tc>
          <w:tcPr>
            <w:tcW w:w="245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资产总额（万元）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D2CB5" w:rsidTr="001D2CB5">
        <w:trPr>
          <w:trHeight w:val="273"/>
          <w:jc w:val="center"/>
        </w:trPr>
        <w:tc>
          <w:tcPr>
            <w:tcW w:w="2456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国家限制或禁止行业</w:t>
            </w:r>
          </w:p>
        </w:tc>
        <w:tc>
          <w:tcPr>
            <w:tcW w:w="331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□是□否</w:t>
            </w:r>
          </w:p>
        </w:tc>
        <w:tc>
          <w:tcPr>
            <w:tcW w:w="3388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小型微利企业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□是□否</w:t>
            </w:r>
          </w:p>
        </w:tc>
      </w:tr>
      <w:tr w:rsidR="001D2CB5" w:rsidTr="001D2CB5">
        <w:trPr>
          <w:trHeight w:val="273"/>
          <w:jc w:val="center"/>
        </w:trPr>
        <w:tc>
          <w:tcPr>
            <w:tcW w:w="2456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705" w:type="dxa"/>
            <w:gridSpan w:val="10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C7175">
              <w:rPr>
                <w:rFonts w:ascii="宋体" w:eastAsia="宋体" w:hAnsi="宋体" w:cs="宋体" w:hint="eastAsia"/>
                <w:b/>
                <w:bCs/>
                <w:spacing w:val="105"/>
                <w:kern w:val="0"/>
                <w:sz w:val="20"/>
                <w:szCs w:val="20"/>
                <w:fitText w:val="2412" w:id="-1805411327"/>
              </w:rPr>
              <w:t>附报事项名</w:t>
            </w:r>
            <w:r w:rsidRPr="00FC7175">
              <w:rPr>
                <w:rFonts w:ascii="宋体" w:eastAsia="宋体" w:hAnsi="宋体" w:cs="宋体" w:hint="eastAsia"/>
                <w:b/>
                <w:bCs/>
                <w:spacing w:val="45"/>
                <w:kern w:val="0"/>
                <w:sz w:val="20"/>
                <w:szCs w:val="20"/>
                <w:fitText w:val="2412" w:id="-1805411327"/>
              </w:rPr>
              <w:t>称</w:t>
            </w:r>
          </w:p>
        </w:tc>
        <w:tc>
          <w:tcPr>
            <w:tcW w:w="16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金额或选项</w:t>
            </w:r>
          </w:p>
        </w:tc>
      </w:tr>
      <w:tr w:rsidR="001D2CB5" w:rsidTr="001D2CB5">
        <w:trPr>
          <w:trHeight w:val="273"/>
          <w:jc w:val="center"/>
        </w:trPr>
        <w:tc>
          <w:tcPr>
            <w:tcW w:w="245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事项1</w:t>
            </w:r>
          </w:p>
        </w:tc>
        <w:tc>
          <w:tcPr>
            <w:tcW w:w="670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1D2CB5" w:rsidTr="001D2CB5">
        <w:trPr>
          <w:trHeight w:val="273"/>
          <w:jc w:val="center"/>
        </w:trPr>
        <w:tc>
          <w:tcPr>
            <w:tcW w:w="2456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事项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6705" w:type="dxa"/>
            <w:gridSpan w:val="10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1D2CB5" w:rsidTr="001D2CB5">
        <w:trPr>
          <w:trHeight w:val="142"/>
          <w:jc w:val="center"/>
        </w:trPr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right="3360"/>
              <w:jc w:val="distribute"/>
              <w:textAlignment w:val="baseline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311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leftChars="1600" w:left="3360" w:right="3360"/>
              <w:jc w:val="distribute"/>
              <w:textAlignment w:val="baseline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预缴税款计算</w:t>
            </w:r>
          </w:p>
        </w:tc>
        <w:tc>
          <w:tcPr>
            <w:tcW w:w="16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本年累计</w:t>
            </w:r>
          </w:p>
        </w:tc>
      </w:tr>
      <w:tr w:rsidR="001D2CB5" w:rsidTr="001D2CB5">
        <w:trPr>
          <w:trHeight w:val="227"/>
          <w:jc w:val="center"/>
        </w:trPr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right="210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8311" w:type="dxa"/>
            <w:gridSpan w:val="1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营业收入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D2CB5" w:rsidTr="001D2CB5">
        <w:trPr>
          <w:trHeight w:val="227"/>
          <w:jc w:val="center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right="210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831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营业成本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CF6F84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CF6F84">
              <w:rPr>
                <w:rFonts w:ascii="宋体" w:eastAsia="宋体" w:hAnsi="宋体" w:cs="宋体"/>
                <w:noProof/>
                <w:kern w:val="0"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0" type="#_x0000_t202" style="position:absolute;left:0;text-align:left;margin-left:-1.8pt;margin-top:3.15pt;width:74.4pt;height:250.15pt;z-index:251658240;mso-position-horizontal-relative:text;mso-position-vertical-relative:text" stroked="f">
                  <v:fill opacity="0"/>
                  <v:textbox style="layout-flow:vertical-ideographic;mso-next-textbox:#_x0000_s2050">
                    <w:txbxContent>
                      <w:p w:rsidR="001D2CB5" w:rsidRPr="008D3E70" w:rsidRDefault="001D2CB5" w:rsidP="001D2CB5">
                        <w:pPr>
                          <w:rPr>
                            <w:rFonts w:ascii="宋体" w:eastAsia="宋体" w:hAnsi="宋体"/>
                            <w:b/>
                            <w:color w:val="3366FF"/>
                            <w:sz w:val="84"/>
                            <w:szCs w:val="84"/>
                          </w:rPr>
                        </w:pPr>
                        <w:r w:rsidRPr="008D3E70">
                          <w:rPr>
                            <w:rFonts w:ascii="宋体" w:eastAsia="宋体" w:hAnsi="宋体" w:hint="eastAsia"/>
                            <w:b/>
                            <w:color w:val="3366FF"/>
                            <w:sz w:val="84"/>
                            <w:szCs w:val="84"/>
                          </w:rPr>
                          <w:t>据 实 填 报</w:t>
                        </w:r>
                      </w:p>
                    </w:txbxContent>
                  </v:textbox>
                </v:shape>
              </w:pict>
            </w:r>
          </w:p>
        </w:tc>
      </w:tr>
      <w:tr w:rsidR="001D2CB5" w:rsidTr="001D2CB5">
        <w:trPr>
          <w:trHeight w:val="227"/>
          <w:jc w:val="center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right="210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831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利润总额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D2CB5" w:rsidTr="001D2CB5">
        <w:trPr>
          <w:trHeight w:val="142"/>
          <w:jc w:val="center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right="210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831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加：特定业务计算的应纳税所得额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D2CB5" w:rsidTr="001D2CB5">
        <w:trPr>
          <w:trHeight w:val="142"/>
          <w:jc w:val="center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right="210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831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减：不征税收入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D2CB5" w:rsidTr="001D2CB5">
        <w:trPr>
          <w:trHeight w:val="142"/>
          <w:jc w:val="center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right="210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831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减：资产加速折旧、摊销（扣除）调减额（填写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A201020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D2CB5" w:rsidTr="001D2CB5">
        <w:trPr>
          <w:trHeight w:val="142"/>
          <w:jc w:val="center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right="210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831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减：免税收入、减计收入、加计扣除（7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.1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+7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2+…）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D2CB5" w:rsidTr="001D2CB5">
        <w:trPr>
          <w:trHeight w:val="142"/>
          <w:jc w:val="center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.1</w:t>
            </w:r>
          </w:p>
        </w:tc>
        <w:tc>
          <w:tcPr>
            <w:tcW w:w="831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firstLineChars="125" w:firstLine="250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767171"/>
                <w:kern w:val="0"/>
                <w:sz w:val="20"/>
                <w:szCs w:val="20"/>
              </w:rPr>
              <w:t>（填写优惠事项）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1D2CB5" w:rsidTr="001D2CB5">
        <w:trPr>
          <w:trHeight w:val="142"/>
          <w:jc w:val="center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.2</w:t>
            </w:r>
          </w:p>
        </w:tc>
        <w:tc>
          <w:tcPr>
            <w:tcW w:w="831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firstLineChars="125" w:firstLine="250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767171"/>
                <w:kern w:val="0"/>
                <w:sz w:val="20"/>
                <w:szCs w:val="20"/>
              </w:rPr>
              <w:t>（填写优惠事项）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1D2CB5" w:rsidTr="001D2CB5">
        <w:trPr>
          <w:trHeight w:val="142"/>
          <w:jc w:val="center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right="210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831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减：所得减免（8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.1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+8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2+…）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1D2CB5" w:rsidTr="001D2CB5">
        <w:trPr>
          <w:trHeight w:val="142"/>
          <w:jc w:val="center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.1</w:t>
            </w:r>
          </w:p>
        </w:tc>
        <w:tc>
          <w:tcPr>
            <w:tcW w:w="831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firstLineChars="125" w:firstLine="250"/>
              <w:textAlignment w:val="baseline"/>
              <w:rPr>
                <w:rFonts w:ascii="宋体" w:eastAsia="宋体" w:hAnsi="宋体" w:cs="宋体"/>
                <w:color w:val="76717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767171"/>
                <w:kern w:val="0"/>
                <w:sz w:val="20"/>
                <w:szCs w:val="20"/>
              </w:rPr>
              <w:t>（填写优惠事项）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1D2CB5" w:rsidTr="001D2CB5">
        <w:trPr>
          <w:trHeight w:val="142"/>
          <w:jc w:val="center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.2</w:t>
            </w:r>
          </w:p>
        </w:tc>
        <w:tc>
          <w:tcPr>
            <w:tcW w:w="831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firstLineChars="125" w:firstLine="250"/>
              <w:textAlignment w:val="baseline"/>
              <w:rPr>
                <w:rFonts w:ascii="宋体" w:eastAsia="宋体" w:hAnsi="宋体" w:cs="宋体"/>
                <w:color w:val="76717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767171"/>
                <w:kern w:val="0"/>
                <w:sz w:val="20"/>
                <w:szCs w:val="20"/>
              </w:rPr>
              <w:t>（填写优惠事项）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1D2CB5" w:rsidTr="001D2CB5">
        <w:trPr>
          <w:trHeight w:val="142"/>
          <w:jc w:val="center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right="210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831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减：弥补以前年度亏损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D2CB5" w:rsidTr="001D2CB5">
        <w:trPr>
          <w:trHeight w:val="142"/>
          <w:jc w:val="center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right="210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831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实际利润额（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3+4-5-6-7-8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-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9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\ 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按照上一纳税年度应纳税所得额平均额确定的应纳税所得额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D2CB5" w:rsidTr="001D2CB5">
        <w:trPr>
          <w:trHeight w:val="142"/>
          <w:jc w:val="center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right="210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11</w:t>
            </w:r>
          </w:p>
        </w:tc>
        <w:tc>
          <w:tcPr>
            <w:tcW w:w="831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税率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(25%)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D2CB5" w:rsidTr="001D2CB5">
        <w:trPr>
          <w:trHeight w:val="142"/>
          <w:jc w:val="center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right="210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12</w:t>
            </w:r>
          </w:p>
        </w:tc>
        <w:tc>
          <w:tcPr>
            <w:tcW w:w="831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应纳所得税额（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×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11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D2CB5" w:rsidTr="001D2CB5">
        <w:trPr>
          <w:trHeight w:val="142"/>
          <w:jc w:val="center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right="210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13</w:t>
            </w:r>
          </w:p>
        </w:tc>
        <w:tc>
          <w:tcPr>
            <w:tcW w:w="831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减：减免所得税额（1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3.1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+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13.2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+…）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D2CB5" w:rsidTr="001D2CB5">
        <w:trPr>
          <w:trHeight w:val="142"/>
          <w:jc w:val="center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3.1</w:t>
            </w:r>
          </w:p>
        </w:tc>
        <w:tc>
          <w:tcPr>
            <w:tcW w:w="831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firstLineChars="125" w:firstLine="250"/>
              <w:textAlignment w:val="baseline"/>
              <w:rPr>
                <w:rFonts w:ascii="宋体" w:eastAsia="宋体" w:hAnsi="宋体" w:cs="宋体"/>
                <w:color w:val="76717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767171"/>
                <w:kern w:val="0"/>
                <w:sz w:val="20"/>
                <w:szCs w:val="20"/>
              </w:rPr>
              <w:t>（填写优惠事项）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1D2CB5" w:rsidTr="001D2CB5">
        <w:trPr>
          <w:trHeight w:val="142"/>
          <w:jc w:val="center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3.2</w:t>
            </w:r>
          </w:p>
        </w:tc>
        <w:tc>
          <w:tcPr>
            <w:tcW w:w="831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firstLineChars="125" w:firstLine="250"/>
              <w:textAlignment w:val="baseline"/>
              <w:rPr>
                <w:rFonts w:ascii="宋体" w:eastAsia="宋体" w:hAnsi="宋体" w:cs="宋体"/>
                <w:color w:val="76717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767171"/>
                <w:kern w:val="0"/>
                <w:sz w:val="20"/>
                <w:szCs w:val="20"/>
              </w:rPr>
              <w:t>（填写优惠事项）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1D2CB5" w:rsidTr="001D2CB5">
        <w:trPr>
          <w:trHeight w:val="142"/>
          <w:jc w:val="center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right="210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14</w:t>
            </w:r>
          </w:p>
        </w:tc>
        <w:tc>
          <w:tcPr>
            <w:tcW w:w="831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减：本年实际已缴纳所得税额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D2CB5" w:rsidTr="001D2CB5">
        <w:trPr>
          <w:trHeight w:val="142"/>
          <w:jc w:val="center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right="210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15</w:t>
            </w:r>
          </w:p>
        </w:tc>
        <w:tc>
          <w:tcPr>
            <w:tcW w:w="831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减：特定业务预缴（征）所得税额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D2CB5" w:rsidTr="001D2CB5">
        <w:trPr>
          <w:trHeight w:val="142"/>
          <w:jc w:val="center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right="210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L1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8311" w:type="dxa"/>
            <w:gridSpan w:val="1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减：符合条件的小型微利企业延缓缴纳所得税额（是否延缓缴纳所得税　□是　□否）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2CB5" w:rsidTr="001D2CB5">
        <w:trPr>
          <w:trHeight w:val="142"/>
          <w:jc w:val="center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right="210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16</w:t>
            </w:r>
          </w:p>
        </w:tc>
        <w:tc>
          <w:tcPr>
            <w:tcW w:w="8311" w:type="dxa"/>
            <w:gridSpan w:val="1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本期应补（退）所得税额（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12-13-14-15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-L16）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\ 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税务机关确定的本期应纳所得税额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D2CB5" w:rsidTr="001D2CB5">
        <w:trPr>
          <w:trHeight w:val="142"/>
          <w:jc w:val="center"/>
        </w:trPr>
        <w:tc>
          <w:tcPr>
            <w:tcW w:w="10814" w:type="dxa"/>
            <w:gridSpan w:val="1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leftChars="1600" w:left="3360" w:right="3360"/>
              <w:jc w:val="distribute"/>
              <w:textAlignment w:val="baseline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汇总纳税企业总分机构税款计算</w:t>
            </w:r>
          </w:p>
        </w:tc>
      </w:tr>
      <w:tr w:rsidR="001D2CB5" w:rsidTr="001D2CB5">
        <w:trPr>
          <w:trHeight w:val="142"/>
          <w:jc w:val="center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right="210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17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总机构</w:t>
            </w:r>
          </w:p>
        </w:tc>
        <w:tc>
          <w:tcPr>
            <w:tcW w:w="760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lef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总机构本期分摊应补（退）所得税额（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18+19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+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20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1D2CB5" w:rsidTr="001D2CB5">
        <w:trPr>
          <w:trHeight w:val="142"/>
          <w:jc w:val="center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right="210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18</w:t>
            </w:r>
          </w:p>
        </w:tc>
        <w:tc>
          <w:tcPr>
            <w:tcW w:w="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lef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60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lef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其中：总机构分摊应补（退）所得税额（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16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×总机构分摊比例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__%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1D2CB5" w:rsidTr="001D2CB5">
        <w:trPr>
          <w:trHeight w:val="142"/>
          <w:jc w:val="center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right="210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19</w:t>
            </w:r>
          </w:p>
        </w:tc>
        <w:tc>
          <w:tcPr>
            <w:tcW w:w="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lef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60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leftChars="300" w:left="630"/>
              <w:jc w:val="lef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财政集中分配应补（退）所得税额（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16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×财政集中分配比例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__%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1D2CB5" w:rsidTr="001D2CB5">
        <w:trPr>
          <w:trHeight w:val="245"/>
          <w:jc w:val="center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right="210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lef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60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leftChars="300" w:left="630"/>
              <w:jc w:val="lef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总机构具有主体生产经营职能的部门分摊所得税额（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16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×全部分支机构分摊比例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__%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×总机构具有主体生产经营职能部门分摊比例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__%)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1D2CB5" w:rsidTr="001D2CB5">
        <w:trPr>
          <w:trHeight w:val="142"/>
          <w:jc w:val="center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right="210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21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分支机构</w:t>
            </w:r>
          </w:p>
        </w:tc>
        <w:tc>
          <w:tcPr>
            <w:tcW w:w="760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lef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分支机构本期分摊比例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1D2CB5" w:rsidRDefault="001D2CB5" w:rsidP="001D2CB5">
      <w:pPr>
        <w:sectPr w:rsidR="001D2CB5" w:rsidSect="001D2CB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077" w:right="1077" w:bottom="1077" w:left="1077" w:header="851" w:footer="737" w:gutter="0"/>
          <w:pgNumType w:start="1"/>
          <w:cols w:space="720"/>
          <w:titlePg/>
          <w:docGrid w:linePitch="312"/>
        </w:sectPr>
      </w:pPr>
    </w:p>
    <w:tbl>
      <w:tblPr>
        <w:tblW w:w="10773" w:type="dxa"/>
        <w:jc w:val="center"/>
        <w:tblLayout w:type="fixed"/>
        <w:tblLook w:val="0000"/>
      </w:tblPr>
      <w:tblGrid>
        <w:gridCol w:w="850"/>
        <w:gridCol w:w="710"/>
        <w:gridCol w:w="3830"/>
        <w:gridCol w:w="1698"/>
        <w:gridCol w:w="2410"/>
        <w:gridCol w:w="1275"/>
      </w:tblGrid>
      <w:tr w:rsidR="001D2CB5" w:rsidTr="003A31CE">
        <w:trPr>
          <w:trHeight w:val="142"/>
          <w:jc w:val="center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right="210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>22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lef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93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lef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分支机构本期分摊应补（退）所得税额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1D2CB5" w:rsidTr="003A31CE">
        <w:trPr>
          <w:trHeight w:val="303"/>
          <w:jc w:val="center"/>
        </w:trPr>
        <w:tc>
          <w:tcPr>
            <w:tcW w:w="10773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实际缴纳企业所得税计算</w:t>
            </w:r>
          </w:p>
        </w:tc>
      </w:tr>
      <w:tr w:rsidR="001D2CB5" w:rsidTr="003A31CE">
        <w:trPr>
          <w:trHeight w:val="303"/>
          <w:jc w:val="center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right="210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23</w:t>
            </w:r>
          </w:p>
        </w:tc>
        <w:tc>
          <w:tcPr>
            <w:tcW w:w="623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left"/>
              <w:textAlignment w:val="baseline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减：民族自治地区企业所得税地方分享部分：□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免征 □ 减征:减征幅度____%）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lef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本年累计应减免金额[（1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-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13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-15）×减征幅度]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</w:p>
        </w:tc>
      </w:tr>
      <w:tr w:rsidR="001D2CB5" w:rsidTr="003A31CE">
        <w:trPr>
          <w:trHeight w:val="303"/>
          <w:jc w:val="center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ind w:right="210"/>
              <w:jc w:val="righ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24</w:t>
            </w:r>
          </w:p>
        </w:tc>
        <w:tc>
          <w:tcPr>
            <w:tcW w:w="8648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CF6F84" w:rsidP="003A31CE">
            <w:pPr>
              <w:widowControl/>
              <w:snapToGrid w:val="0"/>
              <w:spacing w:line="260" w:lineRule="exact"/>
              <w:jc w:val="left"/>
              <w:textAlignment w:val="baseline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noProof/>
                <w:kern w:val="0"/>
                <w:sz w:val="20"/>
                <w:szCs w:val="20"/>
              </w:rPr>
              <w:pict>
                <v:oval id="椭圆 2" o:spid="_x0000_s2051" style="position:absolute;margin-left:307.95pt;margin-top:-.8pt;width:108.6pt;height:107.15pt;z-index:251659264;mso-position-horizontal-relative:text;mso-position-vertical-relative:text" filled="f" strokecolor="red" strokeweight="3pt">
                  <v:textbox style="mso-next-textbox:#椭圆 2">
                    <w:txbxContent>
                      <w:p w:rsidR="001D2CB5" w:rsidRDefault="001D2CB5" w:rsidP="001D2CB5">
                        <w:pPr>
                          <w:rPr>
                            <w:rFonts w:ascii="Calibri" w:hAnsi="Calibri"/>
                          </w:rPr>
                        </w:pPr>
                      </w:p>
                      <w:p w:rsidR="001D2CB5" w:rsidRDefault="001D2CB5" w:rsidP="001D2CB5">
                        <w:pPr>
                          <w:rPr>
                            <w:rFonts w:ascii="黑体" w:eastAsia="黑体" w:hAnsi="Calibri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黑体" w:eastAsia="黑体" w:hAnsi="Calibri" w:hint="eastAsia"/>
                            <w:b/>
                            <w:color w:val="FF0000"/>
                            <w:sz w:val="28"/>
                            <w:szCs w:val="28"/>
                          </w:rPr>
                          <w:t>公</w:t>
                        </w:r>
                        <w:r>
                          <w:rPr>
                            <w:rFonts w:ascii="黑体" w:eastAsia="黑体" w:hAnsi="Calibri"/>
                            <w:b/>
                            <w:color w:val="FF0000"/>
                            <w:sz w:val="28"/>
                            <w:szCs w:val="28"/>
                          </w:rPr>
                          <w:t xml:space="preserve">    </w:t>
                        </w:r>
                        <w:r>
                          <w:rPr>
                            <w:rFonts w:ascii="黑体" w:eastAsia="黑体" w:hAnsi="Calibri" w:hint="eastAsia"/>
                            <w:b/>
                            <w:color w:val="FF0000"/>
                            <w:sz w:val="28"/>
                            <w:szCs w:val="28"/>
                          </w:rPr>
                          <w:t>章</w:t>
                        </w:r>
                      </w:p>
                    </w:txbxContent>
                  </v:textbox>
                </v:oval>
              </w:pict>
            </w:r>
            <w:r w:rsidR="001D2CB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实际应补（退）所得税额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center"/>
              <w:textAlignment w:val="baseline"/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</w:p>
        </w:tc>
      </w:tr>
      <w:tr w:rsidR="001D2CB5" w:rsidTr="003A31CE">
        <w:trPr>
          <w:trHeight w:val="766"/>
          <w:jc w:val="center"/>
        </w:trPr>
        <w:tc>
          <w:tcPr>
            <w:tcW w:w="10773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320" w:lineRule="exact"/>
              <w:ind w:firstLine="400"/>
              <w:jc w:val="lef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谨声明：本纳税申报表是根据国家税收法律法规及相关规定填报的，是真实的、可靠的、完整的。</w:t>
            </w:r>
          </w:p>
          <w:p w:rsidR="001D2CB5" w:rsidRDefault="001D2CB5" w:rsidP="001D2CB5">
            <w:pPr>
              <w:wordWrap w:val="0"/>
              <w:snapToGrid w:val="0"/>
              <w:spacing w:line="320" w:lineRule="exact"/>
              <w:ind w:firstLineChars="400" w:firstLine="800"/>
              <w:jc w:val="righ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纳税人（签章）：</w:t>
            </w:r>
            <w:r w:rsidRPr="008D3E70">
              <w:rPr>
                <w:rFonts w:ascii="宋体" w:eastAsia="宋体" w:hAnsi="宋体" w:cs="宋体" w:hint="eastAsia"/>
                <w:b/>
                <w:color w:val="3366FF"/>
                <w:kern w:val="0"/>
                <w:sz w:val="24"/>
                <w:szCs w:val="24"/>
              </w:rPr>
              <w:t>XX</w:t>
            </w:r>
            <w:r>
              <w:rPr>
                <w:rFonts w:ascii="宋体" w:eastAsia="宋体" w:hAnsi="宋体" w:cs="宋体" w:hint="eastAsia"/>
                <w:b/>
                <w:color w:val="3366FF"/>
                <w:kern w:val="0"/>
                <w:sz w:val="24"/>
                <w:szCs w:val="24"/>
              </w:rPr>
              <w:t xml:space="preserve">         </w:t>
            </w:r>
            <w:r w:rsidRPr="008D3E70">
              <w:rPr>
                <w:rFonts w:ascii="宋体" w:eastAsia="宋体" w:hAnsi="宋体" w:cs="宋体" w:hint="eastAsia"/>
                <w:b/>
                <w:color w:val="3366FF"/>
                <w:kern w:val="0"/>
                <w:sz w:val="24"/>
                <w:szCs w:val="24"/>
              </w:rPr>
              <w:t>20XX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</w:t>
            </w:r>
            <w:r w:rsidRPr="008D3E70">
              <w:rPr>
                <w:rFonts w:ascii="宋体" w:eastAsia="宋体" w:hAnsi="宋体" w:cs="宋体" w:hint="eastAsia"/>
                <w:b/>
                <w:color w:val="3366FF"/>
                <w:kern w:val="0"/>
                <w:sz w:val="24"/>
                <w:szCs w:val="24"/>
              </w:rPr>
              <w:t>XX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月</w:t>
            </w:r>
            <w:r w:rsidR="008454F4" w:rsidRPr="008D3E70">
              <w:rPr>
                <w:rFonts w:ascii="宋体" w:eastAsia="宋体" w:hAnsi="宋体" w:cs="宋体" w:hint="eastAsia"/>
                <w:b/>
                <w:color w:val="3366FF"/>
                <w:kern w:val="0"/>
                <w:sz w:val="24"/>
                <w:szCs w:val="24"/>
              </w:rPr>
              <w:t>XX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日</w:t>
            </w:r>
          </w:p>
        </w:tc>
      </w:tr>
      <w:tr w:rsidR="001D2CB5" w:rsidTr="003A31CE">
        <w:trPr>
          <w:trHeight w:val="453"/>
          <w:jc w:val="center"/>
        </w:trPr>
        <w:tc>
          <w:tcPr>
            <w:tcW w:w="5390" w:type="dxa"/>
            <w:gridSpan w:val="3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napToGrid w:val="0"/>
              <w:spacing w:line="280" w:lineRule="exact"/>
              <w:jc w:val="lef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经办人：</w:t>
            </w:r>
            <w:r w:rsidRPr="008D3E70">
              <w:rPr>
                <w:rFonts w:ascii="宋体" w:eastAsia="宋体" w:hAnsi="宋体" w:cs="宋体" w:hint="eastAsia"/>
                <w:b/>
                <w:color w:val="3366FF"/>
                <w:kern w:val="0"/>
                <w:sz w:val="24"/>
                <w:szCs w:val="24"/>
              </w:rPr>
              <w:t>XX</w:t>
            </w:r>
          </w:p>
          <w:p w:rsidR="001D2CB5" w:rsidRDefault="001D2CB5" w:rsidP="003A31CE">
            <w:pPr>
              <w:snapToGrid w:val="0"/>
              <w:spacing w:line="280" w:lineRule="exact"/>
              <w:jc w:val="lef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经办人身份证号：</w:t>
            </w:r>
            <w:r w:rsidRPr="008D3E70">
              <w:rPr>
                <w:rFonts w:ascii="宋体" w:eastAsia="宋体" w:hAnsi="宋体" w:cs="宋体" w:hint="eastAsia"/>
                <w:b/>
                <w:color w:val="3366FF"/>
                <w:kern w:val="0"/>
                <w:sz w:val="24"/>
                <w:szCs w:val="24"/>
              </w:rPr>
              <w:t>XX</w:t>
            </w:r>
          </w:p>
          <w:p w:rsidR="001D2CB5" w:rsidRDefault="001D2CB5" w:rsidP="003A31CE">
            <w:pPr>
              <w:snapToGrid w:val="0"/>
              <w:spacing w:line="280" w:lineRule="exact"/>
              <w:jc w:val="lef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代理机构签章：</w:t>
            </w:r>
          </w:p>
          <w:p w:rsidR="001D2CB5" w:rsidRDefault="001D2CB5" w:rsidP="003A31CE">
            <w:pPr>
              <w:snapToGrid w:val="0"/>
              <w:spacing w:line="280" w:lineRule="exact"/>
              <w:jc w:val="lef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代理机构统一社会信用代码：</w:t>
            </w:r>
          </w:p>
        </w:tc>
        <w:tc>
          <w:tcPr>
            <w:tcW w:w="5383" w:type="dxa"/>
            <w:gridSpan w:val="3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snapToGrid w:val="0"/>
              <w:spacing w:line="320" w:lineRule="exact"/>
              <w:jc w:val="lef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受理人：</w:t>
            </w:r>
          </w:p>
          <w:p w:rsidR="001D2CB5" w:rsidRDefault="001D2CB5" w:rsidP="003A31CE">
            <w:pPr>
              <w:snapToGrid w:val="0"/>
              <w:spacing w:line="320" w:lineRule="exact"/>
              <w:jc w:val="lef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受理税务机关（章）：</w:t>
            </w:r>
          </w:p>
          <w:p w:rsidR="001D2CB5" w:rsidRDefault="001D2CB5" w:rsidP="003A31CE">
            <w:pPr>
              <w:snapToGrid w:val="0"/>
              <w:spacing w:line="320" w:lineRule="exact"/>
              <w:jc w:val="left"/>
              <w:textAlignment w:val="baseline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受理日期：年月日</w:t>
            </w:r>
          </w:p>
        </w:tc>
      </w:tr>
      <w:tr w:rsidR="001D2CB5" w:rsidTr="003A31CE">
        <w:trPr>
          <w:trHeight w:val="128"/>
          <w:jc w:val="center"/>
        </w:trPr>
        <w:tc>
          <w:tcPr>
            <w:tcW w:w="10773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1D2CB5" w:rsidRDefault="001D2CB5" w:rsidP="003A31CE">
            <w:pPr>
              <w:widowControl/>
              <w:snapToGrid w:val="0"/>
              <w:spacing w:line="260" w:lineRule="exact"/>
              <w:jc w:val="right"/>
              <w:textAlignment w:val="baseline"/>
              <w:rPr>
                <w:rFonts w:ascii="宋体" w:eastAsia="宋体" w:hAnsi="宋体" w:cs="Times New Roman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国家税务总局监制</w:t>
            </w:r>
          </w:p>
        </w:tc>
      </w:tr>
    </w:tbl>
    <w:p w:rsidR="001D2CB5" w:rsidRDefault="001D2CB5"/>
    <w:p w:rsidR="001D2CB5" w:rsidRDefault="001D2CB5"/>
    <w:p w:rsidR="001D2CB5" w:rsidRDefault="001D2CB5" w:rsidP="001D2CB5">
      <w:pPr>
        <w:sectPr w:rsidR="001D2CB5" w:rsidSect="001D2CB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1D2CB5" w:rsidRDefault="001D2CB5"/>
    <w:p w:rsidR="001D2CB5" w:rsidRDefault="001D2CB5" w:rsidP="001D2CB5">
      <w:pPr>
        <w:tabs>
          <w:tab w:val="center" w:pos="7088"/>
        </w:tabs>
        <w:rPr>
          <w:rFonts w:ascii="宋体" w:eastAsia="宋体" w:hAnsi="宋体" w:cs="Times New Roman"/>
        </w:rPr>
      </w:pPr>
      <w:r>
        <w:rPr>
          <w:rFonts w:ascii="宋体" w:eastAsia="宋体" w:hAnsi="宋体" w:cs="宋体"/>
          <w:b/>
          <w:bCs/>
          <w:sz w:val="28"/>
          <w:szCs w:val="28"/>
        </w:rPr>
        <w:t>A2010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20</w:t>
      </w:r>
      <w:r>
        <w:rPr>
          <w:rFonts w:ascii="宋体" w:eastAsia="宋体" w:hAnsi="宋体" w:cs="Times New Roman"/>
        </w:rPr>
        <w:tab/>
      </w:r>
      <w:r>
        <w:rPr>
          <w:rFonts w:ascii="宋体" w:eastAsia="宋体" w:hAnsi="宋体" w:cs="宋体" w:hint="eastAsia"/>
          <w:b/>
          <w:bCs/>
          <w:sz w:val="28"/>
          <w:szCs w:val="28"/>
        </w:rPr>
        <w:t>资产加速折旧、摊销</w:t>
      </w:r>
      <w:r>
        <w:rPr>
          <w:rFonts w:ascii="宋体" w:eastAsia="宋体" w:hAnsi="宋体" w:cs="宋体"/>
          <w:b/>
          <w:bCs/>
          <w:sz w:val="28"/>
          <w:szCs w:val="28"/>
        </w:rPr>
        <w:t>(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扣除</w:t>
      </w:r>
      <w:r>
        <w:rPr>
          <w:rFonts w:ascii="宋体" w:eastAsia="宋体" w:hAnsi="宋体" w:cs="宋体"/>
          <w:b/>
          <w:bCs/>
          <w:sz w:val="28"/>
          <w:szCs w:val="28"/>
        </w:rPr>
        <w:t>)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优惠明细表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75"/>
        <w:gridCol w:w="4655"/>
        <w:gridCol w:w="1570"/>
        <w:gridCol w:w="1570"/>
        <w:gridCol w:w="1570"/>
        <w:gridCol w:w="1851"/>
        <w:gridCol w:w="1470"/>
        <w:gridCol w:w="1389"/>
      </w:tblGrid>
      <w:tr w:rsidR="001D2CB5" w:rsidTr="003A31CE">
        <w:trPr>
          <w:trHeight w:val="309"/>
          <w:jc w:val="center"/>
        </w:trPr>
        <w:tc>
          <w:tcPr>
            <w:tcW w:w="5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4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</w:t>
            </w:r>
          </w:p>
        </w:tc>
        <w:tc>
          <w:tcPr>
            <w:tcW w:w="157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本年享受优惠的资产原值</w:t>
            </w:r>
          </w:p>
        </w:tc>
        <w:tc>
          <w:tcPr>
            <w:tcW w:w="7850" w:type="dxa"/>
            <w:gridSpan w:val="5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本年累计折旧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\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摊销（扣除）金额</w:t>
            </w:r>
          </w:p>
        </w:tc>
      </w:tr>
      <w:tr w:rsidR="001D2CB5" w:rsidTr="003A31CE">
        <w:trPr>
          <w:trHeight w:val="791"/>
          <w:jc w:val="center"/>
        </w:trPr>
        <w:tc>
          <w:tcPr>
            <w:tcW w:w="5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2CB5" w:rsidRDefault="001D2CB5" w:rsidP="003A31C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账载折旧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\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摊销金额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2CB5" w:rsidRDefault="001D2CB5" w:rsidP="003A31C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按照税收一般规定计算的折旧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\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摊销金额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2CB5" w:rsidRDefault="001D2CB5" w:rsidP="003A31C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享受加速政策计算的折旧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\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摊销金额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2CB5" w:rsidRDefault="001D2CB5" w:rsidP="003A31C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纳税调减金额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享受加速政策优惠金额</w:t>
            </w:r>
          </w:p>
        </w:tc>
      </w:tr>
      <w:tr w:rsidR="001D2CB5" w:rsidTr="003A31CE">
        <w:trPr>
          <w:trHeight w:val="241"/>
          <w:jc w:val="center"/>
        </w:trPr>
        <w:tc>
          <w:tcPr>
            <w:tcW w:w="57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4-3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</w:tr>
      <w:tr w:rsidR="001D2CB5" w:rsidTr="003A31CE">
        <w:trPr>
          <w:trHeight w:val="567"/>
          <w:jc w:val="center"/>
        </w:trPr>
        <w:tc>
          <w:tcPr>
            <w:tcW w:w="5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465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一、加速折旧、摊销（不含一次性扣除，1.1+1.2+…）</w:t>
            </w:r>
          </w:p>
        </w:tc>
        <w:tc>
          <w:tcPr>
            <w:tcW w:w="15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D2CB5" w:rsidTr="003A31CE">
        <w:trPr>
          <w:trHeight w:val="567"/>
          <w:jc w:val="center"/>
        </w:trPr>
        <w:tc>
          <w:tcPr>
            <w:tcW w:w="5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1.1</w:t>
            </w:r>
          </w:p>
        </w:tc>
        <w:tc>
          <w:tcPr>
            <w:tcW w:w="4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ind w:firstLineChars="200" w:firstLine="400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（填写优惠事项）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CF6F84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20"/>
                <w:szCs w:val="20"/>
              </w:rPr>
              <w:pict>
                <v:shape id="_x0000_s2052" type="#_x0000_t202" style="position:absolute;left:0;text-align:left;margin-left:58.5pt;margin-top:12pt;width:314.35pt;height:59.6pt;z-index:251660288;mso-position-horizontal-relative:text;mso-position-vertical-relative:text" stroked="f">
                  <v:fill opacity="0"/>
                  <v:textbox style="mso-next-textbox:#_x0000_s2052">
                    <w:txbxContent>
                      <w:p w:rsidR="001D2CB5" w:rsidRPr="008D3E70" w:rsidRDefault="001D2CB5" w:rsidP="001D2CB5">
                        <w:pPr>
                          <w:rPr>
                            <w:rFonts w:ascii="宋体" w:hAnsi="宋体"/>
                            <w:b/>
                            <w:color w:val="3366FF"/>
                            <w:sz w:val="84"/>
                            <w:szCs w:val="84"/>
                          </w:rPr>
                        </w:pPr>
                        <w:r w:rsidRPr="008D3E70">
                          <w:rPr>
                            <w:rFonts w:ascii="宋体" w:hAnsi="宋体" w:hint="eastAsia"/>
                            <w:b/>
                            <w:color w:val="3366FF"/>
                            <w:sz w:val="84"/>
                            <w:szCs w:val="84"/>
                          </w:rPr>
                          <w:t>据</w:t>
                        </w:r>
                        <w:r w:rsidRPr="008D3E70">
                          <w:rPr>
                            <w:rFonts w:ascii="宋体" w:hAnsi="宋体" w:hint="eastAsia"/>
                            <w:b/>
                            <w:color w:val="3366FF"/>
                            <w:sz w:val="84"/>
                            <w:szCs w:val="84"/>
                          </w:rPr>
                          <w:t xml:space="preserve">  </w:t>
                        </w:r>
                        <w:r w:rsidRPr="008D3E70">
                          <w:rPr>
                            <w:rFonts w:ascii="宋体" w:hAnsi="宋体" w:hint="eastAsia"/>
                            <w:b/>
                            <w:color w:val="3366FF"/>
                            <w:sz w:val="84"/>
                            <w:szCs w:val="84"/>
                          </w:rPr>
                          <w:t>实</w:t>
                        </w:r>
                        <w:r w:rsidRPr="008D3E70">
                          <w:rPr>
                            <w:rFonts w:ascii="宋体" w:hAnsi="宋体" w:hint="eastAsia"/>
                            <w:b/>
                            <w:color w:val="3366FF"/>
                            <w:sz w:val="84"/>
                            <w:szCs w:val="84"/>
                          </w:rPr>
                          <w:t xml:space="preserve">  </w:t>
                        </w:r>
                        <w:r w:rsidRPr="008D3E70">
                          <w:rPr>
                            <w:rFonts w:ascii="宋体" w:hAnsi="宋体" w:hint="eastAsia"/>
                            <w:b/>
                            <w:color w:val="3366FF"/>
                            <w:sz w:val="84"/>
                            <w:szCs w:val="84"/>
                          </w:rPr>
                          <w:t>填</w:t>
                        </w:r>
                        <w:r w:rsidRPr="008D3E70">
                          <w:rPr>
                            <w:rFonts w:ascii="宋体" w:hAnsi="宋体" w:hint="eastAsia"/>
                            <w:b/>
                            <w:color w:val="3366FF"/>
                            <w:sz w:val="84"/>
                            <w:szCs w:val="84"/>
                          </w:rPr>
                          <w:t xml:space="preserve">  </w:t>
                        </w:r>
                        <w:r w:rsidRPr="008D3E70">
                          <w:rPr>
                            <w:rFonts w:ascii="宋体" w:hAnsi="宋体" w:hint="eastAsia"/>
                            <w:b/>
                            <w:color w:val="3366FF"/>
                            <w:sz w:val="84"/>
                            <w:szCs w:val="84"/>
                          </w:rPr>
                          <w:t>报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D2CB5" w:rsidTr="003A31CE">
        <w:trPr>
          <w:trHeight w:val="567"/>
          <w:jc w:val="center"/>
        </w:trPr>
        <w:tc>
          <w:tcPr>
            <w:tcW w:w="5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1.2</w:t>
            </w:r>
          </w:p>
        </w:tc>
        <w:tc>
          <w:tcPr>
            <w:tcW w:w="465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ind w:firstLineChars="200" w:firstLine="400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（填写优惠事项）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D2CB5" w:rsidTr="003A31CE">
        <w:trPr>
          <w:trHeight w:val="567"/>
          <w:jc w:val="center"/>
        </w:trPr>
        <w:tc>
          <w:tcPr>
            <w:tcW w:w="5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465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二、一次性扣除（2.1+2.2+…）</w:t>
            </w:r>
          </w:p>
        </w:tc>
        <w:tc>
          <w:tcPr>
            <w:tcW w:w="15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b/>
                <w:bCs/>
                <w:kern w:val="0"/>
              </w:rPr>
            </w:pPr>
          </w:p>
        </w:tc>
        <w:tc>
          <w:tcPr>
            <w:tcW w:w="15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b/>
                <w:bCs/>
                <w:kern w:val="0"/>
              </w:rPr>
            </w:pPr>
          </w:p>
        </w:tc>
        <w:tc>
          <w:tcPr>
            <w:tcW w:w="1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b/>
                <w:bCs/>
                <w:kern w:val="0"/>
              </w:rPr>
            </w:pP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D2CB5" w:rsidTr="003A31CE">
        <w:trPr>
          <w:trHeight w:val="567"/>
          <w:jc w:val="center"/>
        </w:trPr>
        <w:tc>
          <w:tcPr>
            <w:tcW w:w="5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2.1</w:t>
            </w:r>
          </w:p>
        </w:tc>
        <w:tc>
          <w:tcPr>
            <w:tcW w:w="4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ind w:firstLineChars="200" w:firstLine="400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（填写优惠事项）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b/>
                <w:bCs/>
                <w:kern w:val="0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b/>
                <w:bCs/>
                <w:kern w:val="0"/>
              </w:rPr>
            </w:pP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b/>
                <w:bCs/>
                <w:kern w:val="0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D2CB5" w:rsidTr="003A31CE">
        <w:trPr>
          <w:trHeight w:val="567"/>
          <w:jc w:val="center"/>
        </w:trPr>
        <w:tc>
          <w:tcPr>
            <w:tcW w:w="5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2.2</w:t>
            </w:r>
          </w:p>
        </w:tc>
        <w:tc>
          <w:tcPr>
            <w:tcW w:w="465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ind w:firstLineChars="200" w:firstLine="400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（填写优惠事项）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b/>
                <w:bCs/>
                <w:kern w:val="0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b/>
                <w:bCs/>
                <w:kern w:val="0"/>
              </w:rPr>
            </w:pP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b/>
                <w:bCs/>
                <w:kern w:val="0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D2CB5" w:rsidTr="003A31CE">
        <w:trPr>
          <w:trHeight w:val="567"/>
          <w:jc w:val="center"/>
        </w:trPr>
        <w:tc>
          <w:tcPr>
            <w:tcW w:w="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46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合计（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1+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2）</w:t>
            </w:r>
          </w:p>
        </w:tc>
        <w:tc>
          <w:tcPr>
            <w:tcW w:w="15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8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1D2CB5" w:rsidRDefault="001D2CB5"/>
    <w:p w:rsidR="001D2CB5" w:rsidRDefault="001D2CB5"/>
    <w:p w:rsidR="001D2CB5" w:rsidRDefault="001D2CB5"/>
    <w:p w:rsidR="001D2CB5" w:rsidRDefault="001D2CB5"/>
    <w:p w:rsidR="001D2CB5" w:rsidRDefault="001D2CB5"/>
    <w:p w:rsidR="001D2CB5" w:rsidRDefault="00CF6F84" w:rsidP="001D2CB5">
      <w:pPr>
        <w:pStyle w:val="SBBT1"/>
        <w:tabs>
          <w:tab w:val="clear" w:pos="4678"/>
          <w:tab w:val="center" w:pos="6946"/>
        </w:tabs>
        <w:spacing w:line="360" w:lineRule="auto"/>
        <w:ind w:leftChars="0" w:left="0" w:rightChars="0" w:right="0" w:firstLine="0"/>
        <w:rPr>
          <w:rFonts w:cs="Times New Roman"/>
        </w:rPr>
      </w:pPr>
      <w:r w:rsidRPr="00CF6F84">
        <w:rPr>
          <w:noProof/>
          <w:sz w:val="21"/>
          <w:szCs w:val="21"/>
        </w:rPr>
        <w:lastRenderedPageBreak/>
        <w:pict>
          <v:oval id="_x0000_s2053" style="position:absolute;margin-left:8.9pt;margin-top:0;width:108.6pt;height:107.15pt;z-index:251661312" filled="f" strokecolor="red" strokeweight="3pt">
            <v:textbox style="mso-next-textbox:#_x0000_s2053">
              <w:txbxContent>
                <w:p w:rsidR="001D2CB5" w:rsidRDefault="001D2CB5" w:rsidP="001D2CB5">
                  <w:pPr>
                    <w:rPr>
                      <w:rFonts w:ascii="Calibri" w:hAnsi="Calibri"/>
                    </w:rPr>
                  </w:pPr>
                </w:p>
                <w:p w:rsidR="001D2CB5" w:rsidRDefault="001D2CB5" w:rsidP="001D2CB5">
                  <w:pPr>
                    <w:rPr>
                      <w:rFonts w:ascii="黑体" w:eastAsia="黑体" w:hAnsi="Calibri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黑体" w:eastAsia="黑体" w:hAnsi="Calibri" w:hint="eastAsia"/>
                      <w:b/>
                      <w:color w:val="FF0000"/>
                      <w:sz w:val="28"/>
                      <w:szCs w:val="28"/>
                    </w:rPr>
                    <w:t>公</w:t>
                  </w:r>
                  <w:r>
                    <w:rPr>
                      <w:rFonts w:ascii="黑体" w:eastAsia="黑体" w:hAnsi="Calibri"/>
                      <w:b/>
                      <w:color w:val="FF0000"/>
                      <w:sz w:val="28"/>
                      <w:szCs w:val="28"/>
                    </w:rPr>
                    <w:t xml:space="preserve">    </w:t>
                  </w:r>
                  <w:r>
                    <w:rPr>
                      <w:rFonts w:ascii="黑体" w:eastAsia="黑体" w:hAnsi="Calibri" w:hint="eastAsia"/>
                      <w:b/>
                      <w:color w:val="FF0000"/>
                      <w:sz w:val="28"/>
                      <w:szCs w:val="28"/>
                    </w:rPr>
                    <w:t>章</w:t>
                  </w:r>
                </w:p>
              </w:txbxContent>
            </v:textbox>
          </v:oval>
        </w:pict>
      </w:r>
      <w:r w:rsidR="001D2CB5">
        <w:t>A202000</w:t>
      </w:r>
      <w:r w:rsidR="001D2CB5">
        <w:rPr>
          <w:rFonts w:cs="Times New Roman"/>
        </w:rPr>
        <w:tab/>
      </w:r>
      <w:r w:rsidR="001D2CB5">
        <w:rPr>
          <w:rFonts w:hint="eastAsia"/>
        </w:rPr>
        <w:t>企业所得税汇总纳税分支机构所得税分配表</w:t>
      </w:r>
    </w:p>
    <w:tbl>
      <w:tblPr>
        <w:tblW w:w="0" w:type="auto"/>
        <w:jc w:val="center"/>
        <w:tblLayout w:type="fixed"/>
        <w:tblLook w:val="0000"/>
      </w:tblPr>
      <w:tblGrid>
        <w:gridCol w:w="640"/>
        <w:gridCol w:w="2720"/>
        <w:gridCol w:w="2720"/>
        <w:gridCol w:w="1760"/>
        <w:gridCol w:w="1760"/>
        <w:gridCol w:w="1760"/>
        <w:gridCol w:w="1060"/>
        <w:gridCol w:w="1759"/>
        <w:gridCol w:w="341"/>
      </w:tblGrid>
      <w:tr w:rsidR="001D2CB5" w:rsidTr="003A31CE">
        <w:trPr>
          <w:gridAfter w:val="1"/>
          <w:wAfter w:w="341" w:type="dxa"/>
          <w:trHeight w:val="285"/>
          <w:jc w:val="center"/>
        </w:trPr>
        <w:tc>
          <w:tcPr>
            <w:tcW w:w="1417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2CB5" w:rsidRDefault="00CB6176" w:rsidP="00CB6176">
            <w:pPr>
              <w:pStyle w:val="SBBZW"/>
              <w:ind w:firstLine="400"/>
              <w:jc w:val="center"/>
              <w:rPr>
                <w:rFonts w:cs="Times New Roma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税款所属期间：</w:t>
            </w:r>
            <w:r w:rsidRPr="008D3E70">
              <w:rPr>
                <w:rFonts w:hint="eastAsia"/>
                <w:b/>
                <w:color w:val="3366FF"/>
                <w:kern w:val="0"/>
              </w:rPr>
              <w:t>20</w:t>
            </w:r>
            <w:r>
              <w:rPr>
                <w:rFonts w:hint="eastAsia"/>
                <w:b/>
                <w:color w:val="3366FF"/>
                <w:kern w:val="0"/>
              </w:rPr>
              <w:t>21</w:t>
            </w:r>
            <w:r>
              <w:rPr>
                <w:rFonts w:hint="eastAsia"/>
                <w:kern w:val="0"/>
                <w:sz w:val="20"/>
                <w:szCs w:val="20"/>
              </w:rPr>
              <w:t>年</w:t>
            </w:r>
            <w:r w:rsidRPr="008D3E70">
              <w:rPr>
                <w:rFonts w:hint="eastAsia"/>
                <w:b/>
                <w:color w:val="3366FF"/>
                <w:kern w:val="0"/>
              </w:rPr>
              <w:t>XX</w:t>
            </w:r>
            <w:r>
              <w:rPr>
                <w:rFonts w:hint="eastAsia"/>
                <w:kern w:val="0"/>
                <w:sz w:val="20"/>
                <w:szCs w:val="20"/>
              </w:rPr>
              <w:t>月</w:t>
            </w:r>
            <w:r w:rsidRPr="008D3E70">
              <w:rPr>
                <w:rFonts w:hint="eastAsia"/>
                <w:b/>
                <w:color w:val="3366FF"/>
                <w:kern w:val="0"/>
              </w:rPr>
              <w:t>01</w:t>
            </w:r>
            <w:r>
              <w:rPr>
                <w:rFonts w:hint="eastAsia"/>
                <w:kern w:val="0"/>
                <w:sz w:val="20"/>
                <w:szCs w:val="20"/>
              </w:rPr>
              <w:t>日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至</w:t>
            </w:r>
            <w:r w:rsidRPr="008D3E70">
              <w:rPr>
                <w:rFonts w:hint="eastAsia"/>
                <w:b/>
                <w:color w:val="3366FF"/>
                <w:kern w:val="0"/>
              </w:rPr>
              <w:t>20XX</w:t>
            </w:r>
            <w:r>
              <w:rPr>
                <w:rFonts w:hint="eastAsia"/>
                <w:kern w:val="0"/>
                <w:sz w:val="20"/>
                <w:szCs w:val="20"/>
              </w:rPr>
              <w:t>年</w:t>
            </w:r>
            <w:r w:rsidRPr="008D3E70">
              <w:rPr>
                <w:rFonts w:hint="eastAsia"/>
                <w:b/>
                <w:color w:val="3366FF"/>
                <w:kern w:val="0"/>
              </w:rPr>
              <w:t>XX</w:t>
            </w:r>
            <w:r>
              <w:rPr>
                <w:rFonts w:hint="eastAsia"/>
                <w:kern w:val="0"/>
                <w:sz w:val="20"/>
                <w:szCs w:val="20"/>
              </w:rPr>
              <w:t>月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b/>
                <w:color w:val="3366FF"/>
                <w:kern w:val="0"/>
              </w:rPr>
              <w:t>3</w:t>
            </w:r>
            <w:r w:rsidRPr="008D3E70">
              <w:rPr>
                <w:rFonts w:hint="eastAsia"/>
                <w:b/>
                <w:color w:val="3366FF"/>
                <w:kern w:val="0"/>
              </w:rPr>
              <w:t>1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日</w:t>
            </w:r>
          </w:p>
        </w:tc>
      </w:tr>
      <w:tr w:rsidR="001D2CB5" w:rsidTr="003A31CE">
        <w:trPr>
          <w:cantSplit/>
          <w:trHeight w:val="340"/>
          <w:jc w:val="center"/>
        </w:trPr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2CB5" w:rsidRDefault="001D2CB5" w:rsidP="003A31C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总机构名称（盖章）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:                                                                   </w:t>
            </w: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2CB5" w:rsidRDefault="00CB6176" w:rsidP="003A31C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8D3E70">
              <w:rPr>
                <w:rFonts w:ascii="宋体" w:eastAsia="宋体" w:hAnsi="宋体" w:cs="宋体" w:hint="eastAsia"/>
                <w:b/>
                <w:color w:val="3366FF"/>
                <w:sz w:val="24"/>
                <w:szCs w:val="24"/>
              </w:rPr>
              <w:t>厦门市XXXX有限公司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2CB5" w:rsidRDefault="001D2CB5" w:rsidP="003A31C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2CB5" w:rsidRDefault="001D2CB5" w:rsidP="003A31C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2CB5" w:rsidRDefault="001D2CB5" w:rsidP="003A31C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D2CB5" w:rsidTr="003A31CE">
        <w:trPr>
          <w:cantSplit/>
          <w:trHeight w:val="340"/>
          <w:jc w:val="center"/>
        </w:trPr>
        <w:tc>
          <w:tcPr>
            <w:tcW w:w="608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D2CB5" w:rsidRDefault="00CF6F84" w:rsidP="00CB6176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CF6F84">
              <w:rPr>
                <w:rFonts w:ascii="宋体" w:eastAsia="宋体" w:hAnsi="宋体" w:cs="宋体"/>
                <w:noProof/>
                <w:kern w:val="0"/>
                <w:sz w:val="20"/>
                <w:szCs w:val="20"/>
              </w:rPr>
              <w:pict>
                <v:shape id="_x0000_s2054" type="#_x0000_t202" style="position:absolute;margin-left:238.1pt;margin-top:158.85pt;width:314.35pt;height:59.6pt;z-index:251662336;mso-position-horizontal-relative:text;mso-position-vertical-relative:text" stroked="f">
                  <v:fill opacity="0"/>
                  <v:textbox style="mso-next-textbox:#_x0000_s2054">
                    <w:txbxContent>
                      <w:p w:rsidR="001D2CB5" w:rsidRPr="008D3E70" w:rsidRDefault="001D2CB5" w:rsidP="001D2CB5">
                        <w:pPr>
                          <w:rPr>
                            <w:rFonts w:ascii="宋体" w:hAnsi="宋体"/>
                            <w:b/>
                            <w:color w:val="3366FF"/>
                            <w:sz w:val="84"/>
                            <w:szCs w:val="84"/>
                          </w:rPr>
                        </w:pPr>
                        <w:r w:rsidRPr="008D3E70">
                          <w:rPr>
                            <w:rFonts w:ascii="宋体" w:hAnsi="宋体" w:hint="eastAsia"/>
                            <w:b/>
                            <w:color w:val="3366FF"/>
                            <w:sz w:val="84"/>
                            <w:szCs w:val="84"/>
                          </w:rPr>
                          <w:t>据</w:t>
                        </w:r>
                        <w:r w:rsidRPr="008D3E70">
                          <w:rPr>
                            <w:rFonts w:ascii="宋体" w:hAnsi="宋体" w:hint="eastAsia"/>
                            <w:b/>
                            <w:color w:val="3366FF"/>
                            <w:sz w:val="84"/>
                            <w:szCs w:val="84"/>
                          </w:rPr>
                          <w:t xml:space="preserve">  </w:t>
                        </w:r>
                        <w:r w:rsidRPr="008D3E70">
                          <w:rPr>
                            <w:rFonts w:ascii="宋体" w:hAnsi="宋体" w:hint="eastAsia"/>
                            <w:b/>
                            <w:color w:val="3366FF"/>
                            <w:sz w:val="84"/>
                            <w:szCs w:val="84"/>
                          </w:rPr>
                          <w:t>实</w:t>
                        </w:r>
                        <w:r w:rsidRPr="008D3E70">
                          <w:rPr>
                            <w:rFonts w:ascii="宋体" w:hAnsi="宋体" w:hint="eastAsia"/>
                            <w:b/>
                            <w:color w:val="3366FF"/>
                            <w:sz w:val="84"/>
                            <w:szCs w:val="84"/>
                          </w:rPr>
                          <w:t xml:space="preserve">  </w:t>
                        </w:r>
                        <w:r w:rsidRPr="008D3E70">
                          <w:rPr>
                            <w:rFonts w:ascii="宋体" w:hAnsi="宋体" w:hint="eastAsia"/>
                            <w:b/>
                            <w:color w:val="3366FF"/>
                            <w:sz w:val="84"/>
                            <w:szCs w:val="84"/>
                          </w:rPr>
                          <w:t>填</w:t>
                        </w:r>
                        <w:r w:rsidRPr="008D3E70">
                          <w:rPr>
                            <w:rFonts w:ascii="宋体" w:hAnsi="宋体" w:hint="eastAsia"/>
                            <w:b/>
                            <w:color w:val="3366FF"/>
                            <w:sz w:val="84"/>
                            <w:szCs w:val="84"/>
                          </w:rPr>
                          <w:t xml:space="preserve">  </w:t>
                        </w:r>
                        <w:r w:rsidRPr="008D3E70">
                          <w:rPr>
                            <w:rFonts w:ascii="宋体" w:hAnsi="宋体" w:hint="eastAsia"/>
                            <w:b/>
                            <w:color w:val="3366FF"/>
                            <w:sz w:val="84"/>
                            <w:szCs w:val="84"/>
                          </w:rPr>
                          <w:t>报</w:t>
                        </w:r>
                      </w:p>
                    </w:txbxContent>
                  </v:textbox>
                </v:shape>
              </w:pict>
            </w:r>
            <w:r w:rsidR="00CB617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总机构纳税人识别号（统一社会信用代码）：</w:t>
            </w:r>
            <w:r w:rsidR="00CB6176" w:rsidRPr="00307FB6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t>9135020</w:t>
            </w:r>
            <w:r w:rsidR="00CB6176">
              <w:rPr>
                <w:rFonts w:ascii="宋体" w:hAnsi="宋体" w:cs="宋体" w:hint="eastAsia"/>
                <w:b/>
                <w:color w:val="3366FF"/>
                <w:sz w:val="24"/>
                <w:szCs w:val="24"/>
              </w:rPr>
              <w:t>0XXXXXXXXX</w:t>
            </w:r>
            <w:r w:rsidR="00CB617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        </w:t>
            </w:r>
          </w:p>
        </w:tc>
        <w:tc>
          <w:tcPr>
            <w:tcW w:w="528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D2CB5" w:rsidRDefault="001D2CB5" w:rsidP="003A31C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D2CB5" w:rsidRDefault="001D2CB5" w:rsidP="003A31C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金额单位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: 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元（列至角分）</w:t>
            </w:r>
          </w:p>
        </w:tc>
      </w:tr>
      <w:tr w:rsidR="001D2CB5" w:rsidTr="003A31CE">
        <w:trPr>
          <w:cantSplit/>
          <w:trHeight w:val="340"/>
          <w:jc w:val="center"/>
        </w:trPr>
        <w:tc>
          <w:tcPr>
            <w:tcW w:w="336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应纳所得税额</w:t>
            </w:r>
          </w:p>
        </w:tc>
        <w:tc>
          <w:tcPr>
            <w:tcW w:w="2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总机构分摊所得税额</w:t>
            </w:r>
          </w:p>
        </w:tc>
        <w:tc>
          <w:tcPr>
            <w:tcW w:w="528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总机构财政集中分配所得税额</w:t>
            </w:r>
          </w:p>
        </w:tc>
        <w:tc>
          <w:tcPr>
            <w:tcW w:w="316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分支机构分摊所得税额</w:t>
            </w:r>
          </w:p>
        </w:tc>
      </w:tr>
      <w:tr w:rsidR="001D2CB5" w:rsidTr="003A31CE">
        <w:trPr>
          <w:cantSplit/>
          <w:trHeight w:val="340"/>
          <w:jc w:val="center"/>
        </w:trPr>
        <w:tc>
          <w:tcPr>
            <w:tcW w:w="336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8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6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2CB5" w:rsidTr="003A31CE">
        <w:trPr>
          <w:cantSplit/>
          <w:trHeight w:val="340"/>
          <w:jc w:val="center"/>
        </w:trPr>
        <w:tc>
          <w:tcPr>
            <w:tcW w:w="6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1D2CB5" w:rsidRDefault="001D2CB5" w:rsidP="003A31CE">
            <w:pPr>
              <w:widowControl/>
              <w:spacing w:line="240" w:lineRule="atLeas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分支机构情况</w:t>
            </w:r>
          </w:p>
        </w:tc>
        <w:tc>
          <w:tcPr>
            <w:tcW w:w="27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分支机构纳税人识别号</w:t>
            </w:r>
            <w:r>
              <w:rPr>
                <w:rFonts w:ascii="宋体" w:eastAsia="宋体" w:hAnsi="宋体" w:cs="Times New Roman"/>
                <w:kern w:val="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（统一社会信用代码）</w:t>
            </w:r>
          </w:p>
        </w:tc>
        <w:tc>
          <w:tcPr>
            <w:tcW w:w="27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分支机构名称</w:t>
            </w:r>
          </w:p>
        </w:tc>
        <w:tc>
          <w:tcPr>
            <w:tcW w:w="528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三项因素</w:t>
            </w:r>
          </w:p>
        </w:tc>
        <w:tc>
          <w:tcPr>
            <w:tcW w:w="10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分配</w:t>
            </w:r>
            <w:r>
              <w:rPr>
                <w:rFonts w:ascii="宋体" w:eastAsia="宋体" w:hAnsi="宋体" w:cs="Times New Roman"/>
                <w:kern w:val="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比例</w:t>
            </w:r>
          </w:p>
        </w:tc>
        <w:tc>
          <w:tcPr>
            <w:tcW w:w="2100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分配所得税额</w:t>
            </w:r>
          </w:p>
        </w:tc>
      </w:tr>
      <w:tr w:rsidR="001D2CB5" w:rsidTr="003A31CE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营业收入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职工薪酬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资产总额</w:t>
            </w:r>
          </w:p>
        </w:tc>
        <w:tc>
          <w:tcPr>
            <w:tcW w:w="10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D2CB5" w:rsidTr="003A31CE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2CB5" w:rsidTr="003A31CE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2CB5" w:rsidTr="003A31CE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2CB5" w:rsidTr="003A31CE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2CB5" w:rsidTr="003A31CE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2CB5" w:rsidTr="003A31CE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2CB5" w:rsidTr="003A31CE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2CB5" w:rsidTr="003A31CE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2CB5" w:rsidTr="003A31CE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2CB5" w:rsidTr="003A31CE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2CB5" w:rsidTr="003A31CE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2CB5" w:rsidTr="003A31CE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2CB5" w:rsidTr="003A31CE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2CB5" w:rsidTr="003A31CE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544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2CB5" w:rsidRDefault="001D2CB5" w:rsidP="003A31C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CB6176" w:rsidRDefault="00CB6176" w:rsidP="00CB6176">
      <w:pPr>
        <w:sectPr w:rsidR="00CB6176" w:rsidSect="00CB6176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1D2CB5" w:rsidRDefault="001D2CB5" w:rsidP="008454F4"/>
    <w:sectPr w:rsidR="001D2CB5" w:rsidSect="001D2C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175" w:rsidRDefault="00FC7175" w:rsidP="008454F4">
      <w:r>
        <w:separator/>
      </w:r>
    </w:p>
  </w:endnote>
  <w:endnote w:type="continuationSeparator" w:id="0">
    <w:p w:rsidR="00FC7175" w:rsidRDefault="00FC7175" w:rsidP="008454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4F4" w:rsidRDefault="008454F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CB5" w:rsidRDefault="00CF6F84">
    <w:pPr>
      <w:pStyle w:val="a3"/>
    </w:pPr>
    <w:ins w:id="0" w:author="何冰" w:date="2021-02-22T15:27:00Z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34" o:spid="_x0000_s1027" type="#_x0000_t202" style="position:absolute;margin-left:0;margin-top:0;width:2in;height:2in;z-index:251657216;mso-wrap-style:none;mso-position-horizontal:center;mso-position-horizontal-relative:margin" filled="f" stroked="f">
            <v:fill o:detectmouseclick="t"/>
            <v:textbox style="mso-fit-shape-to-text:t" inset="0,0,0,0">
              <w:txbxContent>
                <w:p w:rsidR="001D2CB5" w:rsidRDefault="00CF6F84">
                  <w:pPr>
                    <w:pStyle w:val="a3"/>
                  </w:pPr>
                  <w:ins w:id="1" w:author="何冰" w:date="2021-02-22T15:27:00Z">
                    <w:r>
                      <w:fldChar w:fldCharType="begin"/>
                    </w:r>
                    <w:r w:rsidR="001D2CB5">
                      <w:instrText xml:space="preserve"> PAGE  \* MERGEFORMAT </w:instrText>
                    </w:r>
                    <w:r>
                      <w:fldChar w:fldCharType="separate"/>
                    </w:r>
                  </w:ins>
                  <w:r w:rsidR="00131545">
                    <w:rPr>
                      <w:noProof/>
                    </w:rPr>
                    <w:t>2</w:t>
                  </w:r>
                  <w:ins w:id="2" w:author="何冰" w:date="2021-02-22T15:27:00Z">
                    <w:r>
                      <w:fldChar w:fldCharType="end"/>
                    </w:r>
                  </w:ins>
                </w:p>
              </w:txbxContent>
            </v:textbox>
            <w10:wrap anchorx="margin"/>
          </v:shape>
        </w:pict>
      </w:r>
    </w:ins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CB5" w:rsidRDefault="00CF6F84">
    <w:pPr>
      <w:pStyle w:val="a3"/>
      <w:tabs>
        <w:tab w:val="clear" w:pos="4153"/>
        <w:tab w:val="clear" w:pos="8306"/>
      </w:tabs>
      <w:jc w:val="center"/>
      <w:rPr>
        <w:ins w:id="3" w:author="何冰" w:date="2021-02-22T15:02:00Z"/>
        <w:rFonts w:ascii="Arial" w:hAnsi="Arial" w:cs="Arial"/>
        <w:sz w:val="24"/>
        <w:szCs w:val="24"/>
      </w:rPr>
    </w:pPr>
    <w:ins w:id="4" w:author="何冰" w:date="2021-02-22T15:27:00Z">
      <w:r w:rsidRPr="00CF6F84">
        <w:rPr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35" o:spid="_x0000_s1028" type="#_x0000_t202" style="position:absolute;left:0;text-align:left;margin-left:0;margin-top:0;width:2in;height:2in;z-index:251658240;mso-wrap-style:none;mso-position-horizontal:center;mso-position-horizontal-relative:margin" filled="f" stroked="f">
            <v:fill o:detectmouseclick="t"/>
            <v:textbox style="mso-fit-shape-to-text:t" inset="0,0,0,0">
              <w:txbxContent>
                <w:p w:rsidR="001D2CB5" w:rsidRDefault="00CF6F84">
                  <w:pPr>
                    <w:pStyle w:val="a3"/>
                  </w:pPr>
                  <w:ins w:id="5" w:author="何冰" w:date="2021-02-22T15:27:00Z">
                    <w:r>
                      <w:fldChar w:fldCharType="begin"/>
                    </w:r>
                    <w:r w:rsidR="001D2CB5">
                      <w:instrText xml:space="preserve"> PAGE  \* MERGEFORMAT </w:instrText>
                    </w:r>
                    <w:r>
                      <w:fldChar w:fldCharType="separate"/>
                    </w:r>
                  </w:ins>
                  <w:r w:rsidR="00131545">
                    <w:rPr>
                      <w:noProof/>
                    </w:rPr>
                    <w:t>1</w:t>
                  </w:r>
                  <w:ins w:id="6" w:author="何冰" w:date="2021-02-22T15:27:00Z">
                    <w:r>
                      <w:fldChar w:fldCharType="end"/>
                    </w:r>
                  </w:ins>
                </w:p>
              </w:txbxContent>
            </v:textbox>
            <w10:wrap anchorx="margin"/>
          </v:shape>
        </w:pict>
      </w:r>
    </w:ins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175" w:rsidRDefault="00FC7175" w:rsidP="008454F4">
      <w:r>
        <w:separator/>
      </w:r>
    </w:p>
  </w:footnote>
  <w:footnote w:type="continuationSeparator" w:id="0">
    <w:p w:rsidR="00FC7175" w:rsidRDefault="00FC7175" w:rsidP="008454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4F4" w:rsidRDefault="008454F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4F4" w:rsidRDefault="008454F4" w:rsidP="00D55B01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4F4" w:rsidRDefault="008454F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2CB5"/>
    <w:rsid w:val="000D6A24"/>
    <w:rsid w:val="00131545"/>
    <w:rsid w:val="001D2CB5"/>
    <w:rsid w:val="002E7A46"/>
    <w:rsid w:val="008454F4"/>
    <w:rsid w:val="00861250"/>
    <w:rsid w:val="00A440D2"/>
    <w:rsid w:val="00CB6176"/>
    <w:rsid w:val="00CF6F84"/>
    <w:rsid w:val="00D55B01"/>
    <w:rsid w:val="00DC4DCD"/>
    <w:rsid w:val="00FC7175"/>
    <w:rsid w:val="00FF4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CB5"/>
    <w:pPr>
      <w:widowControl w:val="0"/>
      <w:jc w:val="both"/>
    </w:pPr>
    <w:rPr>
      <w:rFonts w:ascii="等线" w:eastAsia="等线" w:hAnsi="等线" w:cs="等线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1D2CB5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qFormat/>
    <w:rsid w:val="001D2CB5"/>
    <w:rPr>
      <w:rFonts w:ascii="等线" w:eastAsia="等线" w:hAnsi="等线" w:cs="Times New Roman"/>
      <w:sz w:val="18"/>
      <w:szCs w:val="18"/>
    </w:rPr>
  </w:style>
  <w:style w:type="paragraph" w:styleId="a4">
    <w:name w:val="header"/>
    <w:basedOn w:val="a"/>
    <w:link w:val="Char0"/>
    <w:qFormat/>
    <w:rsid w:val="001D2C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customStyle="1" w:styleId="Char0">
    <w:name w:val="页眉 Char"/>
    <w:basedOn w:val="a0"/>
    <w:link w:val="a4"/>
    <w:qFormat/>
    <w:rsid w:val="001D2CB5"/>
    <w:rPr>
      <w:rFonts w:ascii="等线" w:eastAsia="等线" w:hAnsi="等线" w:cs="Times New Roman"/>
      <w:sz w:val="18"/>
      <w:szCs w:val="18"/>
    </w:rPr>
  </w:style>
  <w:style w:type="paragraph" w:customStyle="1" w:styleId="SBBT1">
    <w:name w:val="SBBT1"/>
    <w:basedOn w:val="a"/>
    <w:qFormat/>
    <w:rsid w:val="001D2CB5"/>
    <w:pPr>
      <w:tabs>
        <w:tab w:val="center" w:pos="4678"/>
      </w:tabs>
      <w:ind w:leftChars="66" w:left="139" w:rightChars="66" w:right="139" w:firstLine="2"/>
      <w:jc w:val="left"/>
      <w:outlineLvl w:val="0"/>
    </w:pPr>
    <w:rPr>
      <w:rFonts w:ascii="方正小标宋简体" w:eastAsia="方正小标宋简体" w:cs="方正小标宋简体"/>
      <w:sz w:val="28"/>
      <w:szCs w:val="28"/>
    </w:rPr>
  </w:style>
  <w:style w:type="paragraph" w:customStyle="1" w:styleId="SBBZW">
    <w:name w:val="SBBZW"/>
    <w:basedOn w:val="a"/>
    <w:qFormat/>
    <w:rsid w:val="001D2CB5"/>
    <w:pPr>
      <w:spacing w:line="360" w:lineRule="auto"/>
      <w:ind w:firstLineChars="200" w:firstLine="480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24DC8-02C4-46EE-8C9C-FA4F5BE1B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371</Words>
  <Characters>2115</Characters>
  <Application>Microsoft Office Word</Application>
  <DocSecurity>0</DocSecurity>
  <Lines>17</Lines>
  <Paragraphs>4</Paragraphs>
  <ScaleCrop>false</ScaleCrop>
  <Company>Sky123.Org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6</cp:revision>
  <dcterms:created xsi:type="dcterms:W3CDTF">2021-04-12T06:28:00Z</dcterms:created>
  <dcterms:modified xsi:type="dcterms:W3CDTF">2022-07-01T05:32:00Z</dcterms:modified>
</cp:coreProperties>
</file>