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9F" w:rsidRPr="0049639F" w:rsidRDefault="007E316E">
      <w:pPr>
        <w:spacing w:line="360" w:lineRule="auto"/>
        <w:jc w:val="center"/>
        <w:rPr>
          <w:ins w:id="0" w:author="张帆" w:date="2023-12-26T17:19:00Z"/>
          <w:bCs/>
          <w:sz w:val="44"/>
          <w:szCs w:val="44"/>
          <w:rPrChange w:id="1" w:author="刘岩军" w:date="2023-12-26T23:51:00Z">
            <w:rPr>
              <w:ins w:id="2" w:author="张帆" w:date="2023-12-26T17:19:00Z"/>
              <w:b/>
              <w:sz w:val="44"/>
              <w:szCs w:val="44"/>
            </w:rPr>
          </w:rPrChange>
        </w:rPr>
      </w:pPr>
      <w:r>
        <w:rPr>
          <w:rFonts w:hint="eastAsia"/>
          <w:bCs/>
          <w:sz w:val="44"/>
          <w:szCs w:val="44"/>
        </w:rPr>
        <w:t>国家税务总局天津市南开区</w:t>
      </w:r>
      <w:ins w:id="3" w:author="张帆" w:date="2023-12-26T17:19:00Z">
        <w:r>
          <w:rPr>
            <w:rFonts w:hint="eastAsia"/>
            <w:bCs/>
            <w:sz w:val="44"/>
            <w:szCs w:val="44"/>
            <w:rPrChange w:id="4" w:author="刘岩军" w:date="2023-12-26T23:51:00Z">
              <w:rPr>
                <w:rFonts w:hint="eastAsia"/>
                <w:b/>
                <w:sz w:val="44"/>
                <w:szCs w:val="44"/>
              </w:rPr>
            </w:rPrChange>
          </w:rPr>
          <w:t>税务局</w:t>
        </w:r>
      </w:ins>
      <w:r>
        <w:rPr>
          <w:rFonts w:hint="eastAsia"/>
          <w:bCs/>
          <w:sz w:val="44"/>
          <w:szCs w:val="44"/>
        </w:rPr>
        <w:t>鼓楼所</w:t>
      </w:r>
    </w:p>
    <w:p w:rsidR="0049639F" w:rsidRDefault="007E316E">
      <w:pPr>
        <w:spacing w:line="360" w:lineRule="auto"/>
        <w:jc w:val="center"/>
        <w:rPr>
          <w:ins w:id="5" w:author="张帆" w:date="2023-12-26T17:19:00Z"/>
          <w:b/>
          <w:sz w:val="52"/>
          <w:szCs w:val="52"/>
        </w:rPr>
      </w:pPr>
      <w:ins w:id="6" w:author="张帆" w:date="2023-12-26T17:19:00Z">
        <w:r>
          <w:rPr>
            <w:rFonts w:hint="eastAsia"/>
            <w:b/>
            <w:sz w:val="52"/>
            <w:szCs w:val="52"/>
            <w:rPrChange w:id="7" w:author="刘岩军" w:date="2023-12-26T23:51:00Z">
              <w:rPr>
                <w:rFonts w:hint="eastAsia"/>
                <w:bCs/>
                <w:sz w:val="52"/>
                <w:szCs w:val="52"/>
              </w:rPr>
            </w:rPrChange>
          </w:rPr>
          <w:t>社会保险费履行义务催告书</w:t>
        </w:r>
      </w:ins>
    </w:p>
    <w:p w:rsidR="0049639F" w:rsidRDefault="007E316E">
      <w:pPr>
        <w:snapToGrid w:val="0"/>
        <w:spacing w:beforeLines="50" w:before="156" w:afterLines="50" w:after="156" w:line="360" w:lineRule="auto"/>
        <w:jc w:val="center"/>
        <w:rPr>
          <w:ins w:id="8" w:author="张帆" w:date="2023-12-26T17:19:00Z"/>
          <w:rFonts w:ascii="仿宋_GB2312" w:eastAsia="仿宋_GB2312" w:hAnsi="仿宋_GB2312" w:cs="仿宋_GB2312"/>
          <w:sz w:val="32"/>
          <w:szCs w:val="32"/>
        </w:rPr>
      </w:pPr>
      <w:ins w:id="9" w:author="张帆" w:date="2023-12-26T17:19:00Z">
        <w:r>
          <w:rPr>
            <w:rFonts w:ascii="仿宋_GB2312" w:eastAsia="仿宋_GB2312" w:hAnsi="仿宋_GB2312" w:cs="仿宋_GB2312" w:hint="eastAsia"/>
            <w:bCs/>
            <w:spacing w:val="20"/>
            <w:sz w:val="32"/>
            <w:szCs w:val="32"/>
          </w:rPr>
          <w:t>津</w:t>
        </w:r>
      </w:ins>
      <w:r>
        <w:rPr>
          <w:rFonts w:ascii="仿宋_GB2312" w:eastAsia="仿宋_GB2312" w:hAnsi="仿宋_GB2312" w:cs="仿宋_GB2312" w:hint="eastAsia"/>
          <w:bCs/>
          <w:spacing w:val="20"/>
          <w:sz w:val="32"/>
          <w:szCs w:val="32"/>
        </w:rPr>
        <w:t>开</w:t>
      </w:r>
      <w:ins w:id="10" w:author="张帆" w:date="2023-12-26T17:19:00Z">
        <w:r>
          <w:rPr>
            <w:rFonts w:ascii="仿宋_GB2312" w:eastAsia="仿宋_GB2312" w:hAnsi="仿宋_GB2312" w:cs="仿宋_GB2312" w:hint="eastAsia"/>
            <w:bCs/>
            <w:spacing w:val="20"/>
            <w:sz w:val="32"/>
            <w:szCs w:val="32"/>
          </w:rPr>
          <w:t>税</w:t>
        </w:r>
      </w:ins>
      <w:r>
        <w:rPr>
          <w:rFonts w:ascii="仿宋_GB2312" w:eastAsia="仿宋_GB2312" w:hAnsi="仿宋_GB2312" w:cs="仿宋_GB2312" w:hint="eastAsia"/>
          <w:bCs/>
          <w:spacing w:val="20"/>
          <w:sz w:val="32"/>
          <w:szCs w:val="32"/>
        </w:rPr>
        <w:t>鼓</w:t>
      </w:r>
      <w:ins w:id="11" w:author="张帆" w:date="2023-12-26T17:19:00Z">
        <w:r>
          <w:rPr>
            <w:rFonts w:ascii="仿宋_GB2312" w:eastAsia="仿宋_GB2312" w:hAnsi="仿宋_GB2312" w:cs="仿宋_GB2312" w:hint="eastAsia"/>
            <w:bCs/>
            <w:spacing w:val="20"/>
            <w:sz w:val="32"/>
            <w:szCs w:val="32"/>
          </w:rPr>
          <w:t>费催</w:t>
        </w:r>
        <w:r>
          <w:rPr>
            <w:rFonts w:ascii="仿宋_GB2312" w:eastAsia="仿宋_GB2312" w:hAnsi="仿宋_GB2312" w:cs="仿宋_GB2312" w:hint="eastAsia"/>
            <w:bCs/>
            <w:spacing w:val="20"/>
            <w:sz w:val="32"/>
            <w:szCs w:val="32"/>
          </w:rPr>
          <w:t>〔</w:t>
        </w:r>
      </w:ins>
      <w:r>
        <w:rPr>
          <w:rFonts w:ascii="仿宋_GB2312" w:eastAsia="仿宋_GB2312" w:hAnsi="仿宋_GB2312" w:cs="仿宋_GB2312" w:hint="eastAsia"/>
          <w:bCs/>
          <w:spacing w:val="20"/>
          <w:sz w:val="32"/>
          <w:szCs w:val="32"/>
        </w:rPr>
        <w:t>2025</w:t>
      </w:r>
      <w:ins w:id="12" w:author="张帆" w:date="2023-12-26T17:19:00Z">
        <w:r>
          <w:rPr>
            <w:rFonts w:ascii="仿宋_GB2312" w:eastAsia="仿宋_GB2312" w:hAnsi="仿宋_GB2312" w:cs="仿宋_GB2312" w:hint="eastAsia"/>
            <w:bCs/>
            <w:spacing w:val="20"/>
            <w:sz w:val="32"/>
            <w:szCs w:val="32"/>
          </w:rPr>
          <w:t>〕</w:t>
        </w:r>
      </w:ins>
      <w:r>
        <w:rPr>
          <w:rFonts w:ascii="仿宋_GB2312" w:eastAsia="仿宋_GB2312" w:hAnsi="仿宋_GB2312" w:cs="仿宋_GB2312" w:hint="eastAsia"/>
          <w:bCs/>
          <w:spacing w:val="20"/>
          <w:sz w:val="32"/>
          <w:szCs w:val="32"/>
        </w:rPr>
        <w:t>22</w:t>
      </w:r>
      <w:ins w:id="13" w:author="张帆" w:date="2023-12-26T17:19:00Z">
        <w:r>
          <w:rPr>
            <w:rFonts w:ascii="仿宋_GB2312" w:eastAsia="仿宋_GB2312" w:hAnsi="仿宋_GB2312" w:cs="仿宋_GB2312" w:hint="eastAsia"/>
            <w:bCs/>
            <w:spacing w:val="20"/>
            <w:sz w:val="32"/>
            <w:szCs w:val="32"/>
          </w:rPr>
          <w:t>号</w:t>
        </w:r>
      </w:ins>
    </w:p>
    <w:p w:rsidR="0049639F" w:rsidRDefault="007E316E">
      <w:pPr>
        <w:autoSpaceDE w:val="0"/>
        <w:autoSpaceDN w:val="0"/>
        <w:spacing w:line="360" w:lineRule="auto"/>
        <w:rPr>
          <w:ins w:id="14" w:author="张帆" w:date="2023-12-26T17:19:00Z"/>
          <w:rFonts w:ascii="仿宋_GB2312" w:eastAsia="仿宋_GB2312" w:hAnsi="宋体" w:cs="方正仿宋_GBK"/>
          <w:bCs/>
          <w:sz w:val="32"/>
          <w:szCs w:val="32"/>
        </w:rPr>
      </w:pPr>
      <w:ins w:id="15" w:author="张帆" w:date="2023-12-26T17:19:00Z">
        <w:r>
          <w:rPr>
            <w:rFonts w:ascii="仿宋_GB2312" w:eastAsia="仿宋_GB2312" w:hAnsi="宋体" w:cs="方正仿宋_GBK" w:hint="eastAsia"/>
            <w:bCs/>
            <w:sz w:val="32"/>
            <w:szCs w:val="32"/>
          </w:rPr>
          <w:t>纳税人识别号：</w:t>
        </w:r>
      </w:ins>
      <w:r>
        <w:rPr>
          <w:rFonts w:ascii="仿宋_GB2312" w:eastAsia="仿宋_GB2312" w:hAnsi="宋体" w:cs="方正仿宋_GBK" w:hint="eastAsia"/>
          <w:bCs/>
          <w:sz w:val="32"/>
          <w:szCs w:val="32"/>
        </w:rPr>
        <w:t>91120104MAC2XGL40X</w:t>
      </w:r>
    </w:p>
    <w:p w:rsidR="0049639F" w:rsidRDefault="007E316E">
      <w:pPr>
        <w:autoSpaceDE w:val="0"/>
        <w:autoSpaceDN w:val="0"/>
        <w:spacing w:line="360" w:lineRule="auto"/>
        <w:rPr>
          <w:ins w:id="16" w:author="张帆" w:date="2023-12-26T17:19:00Z"/>
          <w:rFonts w:ascii="仿宋_GB2312" w:eastAsia="仿宋_GB2312" w:hAnsi="宋体" w:cs="方正仿宋_GBK"/>
          <w:bCs/>
          <w:sz w:val="32"/>
          <w:szCs w:val="32"/>
          <w:u w:val="single"/>
        </w:rPr>
      </w:pPr>
      <w:ins w:id="17" w:author="张帆" w:date="2023-12-26T17:19:00Z">
        <w:r>
          <w:rPr>
            <w:rFonts w:ascii="仿宋_GB2312" w:eastAsia="仿宋_GB2312" w:hAnsi="宋体" w:cs="方正仿宋_GBK" w:hint="eastAsia"/>
            <w:bCs/>
            <w:sz w:val="32"/>
            <w:szCs w:val="32"/>
          </w:rPr>
          <w:t>用人单位全称：</w:t>
        </w:r>
      </w:ins>
      <w:r>
        <w:rPr>
          <w:rFonts w:ascii="仿宋_GB2312" w:eastAsia="仿宋_GB2312" w:hAnsi="宋体" w:cs="方正仿宋_GBK" w:hint="eastAsia"/>
          <w:bCs/>
          <w:sz w:val="32"/>
          <w:szCs w:val="32"/>
        </w:rPr>
        <w:t>天津寰宇融侨出入境服务有限公司</w:t>
      </w:r>
    </w:p>
    <w:p w:rsidR="0049639F" w:rsidRDefault="007E316E">
      <w:pPr>
        <w:autoSpaceDE w:val="0"/>
        <w:autoSpaceDN w:val="0"/>
        <w:spacing w:line="360" w:lineRule="auto"/>
        <w:rPr>
          <w:ins w:id="18" w:author="张帆" w:date="2023-12-26T17:19:00Z"/>
          <w:rFonts w:ascii="仿宋_GB2312" w:eastAsia="仿宋_GB2312" w:hAnsi="宋体" w:cs="方正仿宋_GBK"/>
          <w:bCs/>
          <w:sz w:val="32"/>
          <w:szCs w:val="32"/>
          <w:u w:val="single"/>
        </w:rPr>
      </w:pPr>
      <w:ins w:id="19" w:author="张帆" w:date="2023-12-26T17:19:00Z">
        <w:r>
          <w:rPr>
            <w:rFonts w:ascii="仿宋_GB2312" w:eastAsia="仿宋_GB2312" w:hAnsi="宋体" w:cs="方正仿宋_GBK" w:hint="eastAsia"/>
            <w:bCs/>
            <w:sz w:val="32"/>
            <w:szCs w:val="32"/>
          </w:rPr>
          <w:t>法定代表人（负责人）：</w:t>
        </w:r>
      </w:ins>
      <w:r>
        <w:rPr>
          <w:rFonts w:ascii="仿宋_GB2312" w:eastAsia="仿宋_GB2312" w:hAnsi="宋体" w:cs="方正仿宋_GBK" w:hint="eastAsia"/>
          <w:bCs/>
          <w:sz w:val="32"/>
          <w:szCs w:val="32"/>
        </w:rPr>
        <w:t>杜俊毅</w:t>
      </w:r>
      <w:ins w:id="20" w:author="张帆" w:date="2023-12-26T17:19:00Z">
        <w:r>
          <w:rPr>
            <w:rFonts w:ascii="仿宋_GB2312" w:eastAsia="仿宋_GB2312" w:hAnsi="宋体" w:cs="方正仿宋_GBK" w:hint="eastAsia"/>
            <w:bCs/>
            <w:sz w:val="32"/>
            <w:szCs w:val="32"/>
          </w:rPr>
          <w:t>身份证件名称及号码：</w:t>
        </w:r>
      </w:ins>
      <w:r>
        <w:rPr>
          <w:rFonts w:ascii="仿宋_GB2312" w:eastAsia="仿宋_GB2312" w:hAnsi="宋体" w:cs="方正仿宋_GBK" w:hint="eastAsia"/>
          <w:bCs/>
          <w:sz w:val="32"/>
          <w:szCs w:val="32"/>
        </w:rPr>
        <w:t>130429********</w:t>
      </w:r>
      <w:bookmarkStart w:id="21" w:name="_GoBack"/>
      <w:bookmarkEnd w:id="21"/>
      <w:r>
        <w:rPr>
          <w:rFonts w:ascii="仿宋_GB2312" w:eastAsia="仿宋_GB2312" w:hAnsi="宋体" w:cs="方正仿宋_GBK" w:hint="eastAsia"/>
          <w:bCs/>
          <w:sz w:val="32"/>
          <w:szCs w:val="32"/>
        </w:rPr>
        <w:t>103X</w:t>
      </w:r>
    </w:p>
    <w:p w:rsidR="0049639F" w:rsidRDefault="007E316E">
      <w:pPr>
        <w:autoSpaceDE w:val="0"/>
        <w:autoSpaceDN w:val="0"/>
        <w:spacing w:line="360" w:lineRule="auto"/>
        <w:rPr>
          <w:ins w:id="22" w:author="张帆" w:date="2023-12-26T17:19:00Z"/>
          <w:rFonts w:ascii="仿宋_GB2312" w:eastAsia="仿宋_GB2312" w:hAnsi="宋体" w:cs="方正仿宋_GBK"/>
          <w:bCs/>
          <w:sz w:val="32"/>
          <w:szCs w:val="32"/>
        </w:rPr>
      </w:pPr>
      <w:ins w:id="23" w:author="张帆" w:date="2023-12-26T17:19:00Z">
        <w:r>
          <w:rPr>
            <w:rFonts w:ascii="仿宋_GB2312" w:eastAsia="仿宋_GB2312" w:hAnsi="宋体" w:cs="方正仿宋_GBK" w:hint="eastAsia"/>
            <w:bCs/>
            <w:sz w:val="32"/>
            <w:szCs w:val="32"/>
          </w:rPr>
          <w:t>单位地址</w:t>
        </w:r>
        <w:r>
          <w:rPr>
            <w:rFonts w:ascii="仿宋_GB2312" w:eastAsia="仿宋_GB2312" w:hAnsi="宋体" w:cs="方正仿宋_GBK" w:hint="eastAsia"/>
            <w:bCs/>
            <w:sz w:val="32"/>
            <w:szCs w:val="32"/>
          </w:rPr>
          <w:t xml:space="preserve"> </w:t>
        </w:r>
        <w:r>
          <w:rPr>
            <w:rFonts w:ascii="仿宋_GB2312" w:eastAsia="仿宋_GB2312" w:hAnsi="宋体" w:cs="方正仿宋_GBK" w:hint="eastAsia"/>
            <w:bCs/>
            <w:sz w:val="32"/>
            <w:szCs w:val="32"/>
          </w:rPr>
          <w:t>：</w:t>
        </w:r>
      </w:ins>
      <w:r>
        <w:rPr>
          <w:rFonts w:ascii="仿宋_GB2312" w:eastAsia="仿宋_GB2312" w:hAnsi="宋体" w:cs="方正仿宋_GBK" w:hint="eastAsia"/>
          <w:bCs/>
          <w:sz w:val="32"/>
          <w:szCs w:val="32"/>
        </w:rPr>
        <w:t>天津市南开区南门外大街与服装街交口悦府广场</w:t>
      </w:r>
      <w:r>
        <w:rPr>
          <w:rFonts w:ascii="仿宋_GB2312" w:eastAsia="仿宋_GB2312" w:hAnsi="宋体" w:cs="方正仿宋_GBK" w:hint="eastAsia"/>
          <w:bCs/>
          <w:sz w:val="32"/>
          <w:szCs w:val="32"/>
        </w:rPr>
        <w:t>1-1-1707</w:t>
      </w:r>
      <w:r>
        <w:rPr>
          <w:rFonts w:ascii="仿宋_GB2312" w:eastAsia="仿宋_GB2312" w:hAnsi="宋体" w:cs="方正仿宋_GBK" w:hint="eastAsia"/>
          <w:bCs/>
          <w:sz w:val="32"/>
          <w:szCs w:val="32"/>
        </w:rPr>
        <w:t>。</w:t>
      </w:r>
    </w:p>
    <w:p w:rsidR="0049639F" w:rsidRDefault="007E316E">
      <w:pPr>
        <w:autoSpaceDE w:val="0"/>
        <w:autoSpaceDN w:val="0"/>
        <w:spacing w:line="360" w:lineRule="auto"/>
        <w:ind w:firstLineChars="200" w:firstLine="640"/>
        <w:rPr>
          <w:ins w:id="24" w:author="张帆" w:date="2023-12-26T17:19:00Z"/>
          <w:rFonts w:ascii="仿宋_GB2312" w:eastAsia="仿宋_GB2312" w:hAnsi="宋体" w:cs="方正仿宋_GBK"/>
          <w:spacing w:val="20"/>
          <w:sz w:val="32"/>
          <w:szCs w:val="32"/>
        </w:rPr>
      </w:pPr>
      <w:ins w:id="25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你单位逾期未履行我局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于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2025</w:t>
      </w:r>
      <w:ins w:id="26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年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02</w:t>
      </w:r>
      <w:ins w:id="27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月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13</w:t>
      </w:r>
      <w:ins w:id="28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日作出的《社会保险费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限期缴纳通知书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》（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津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开</w:t>
      </w:r>
      <w:ins w:id="29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税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鼓</w:t>
      </w:r>
      <w:ins w:id="30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费限缴通〔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2024</w:t>
      </w:r>
      <w:ins w:id="31" w:author="张帆" w:date="2023-12-26T17:19:00Z">
        <w:r>
          <w:rPr>
            <w:rFonts w:ascii="仿宋_GB2312" w:eastAsia="仿宋_GB2312" w:hAnsi="仿宋_GB2312" w:cs="仿宋_GB2312" w:hint="eastAsia"/>
            <w:bCs/>
            <w:spacing w:val="20"/>
            <w:sz w:val="32"/>
            <w:szCs w:val="32"/>
          </w:rPr>
          <w:t>〕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22</w:t>
      </w:r>
      <w:ins w:id="32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号）。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根据《中华人民共和国行政强制法》第五十四条规定，现就相关事项催告如下：</w:t>
        </w:r>
      </w:ins>
    </w:p>
    <w:p w:rsidR="0049639F" w:rsidRDefault="007E316E">
      <w:pPr>
        <w:autoSpaceDE w:val="0"/>
        <w:autoSpaceDN w:val="0"/>
        <w:spacing w:line="360" w:lineRule="auto"/>
        <w:ind w:firstLineChars="200" w:firstLine="640"/>
        <w:rPr>
          <w:ins w:id="33" w:author="张帆" w:date="2023-12-26T17:19:00Z"/>
          <w:rFonts w:ascii="仿宋_GB2312" w:eastAsia="仿宋_GB2312" w:hAnsi="仿宋"/>
          <w:snapToGrid w:val="0"/>
          <w:sz w:val="32"/>
          <w:szCs w:val="32"/>
        </w:rPr>
      </w:pPr>
      <w:ins w:id="34" w:author="张帆" w:date="2023-12-26T17:19:00Z">
        <w:r>
          <w:rPr>
            <w:rFonts w:ascii="仿宋_GB2312" w:eastAsia="仿宋_GB2312" w:hAnsi="宋体" w:cs="方正仿宋_GBK" w:hint="eastAsia"/>
            <w:color w:val="000000"/>
            <w:sz w:val="32"/>
            <w:szCs w:val="32"/>
          </w:rPr>
          <w:t>限你单位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收到本催告书后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10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日内到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南开</w:t>
      </w:r>
      <w:ins w:id="35" w:author="张帆" w:date="2023-12-26T17:19:00Z">
        <w:r>
          <w:rPr>
            <w:rFonts w:ascii="仿宋_GB2312" w:eastAsia="仿宋_GB2312" w:hAnsi="宋体" w:cs="方正仿宋_GBK" w:hint="eastAsia"/>
            <w:bCs/>
            <w:color w:val="000000"/>
            <w:sz w:val="32"/>
            <w:szCs w:val="32"/>
          </w:rPr>
          <w:t>税务</w:t>
        </w:r>
        <w:r>
          <w:rPr>
            <w:rFonts w:ascii="仿宋_GB2312" w:eastAsia="仿宋_GB2312" w:hAnsi="宋体" w:cs="方正仿宋_GBK" w:hint="eastAsia"/>
            <w:color w:val="000000"/>
            <w:sz w:val="32"/>
            <w:szCs w:val="32"/>
          </w:rPr>
          <w:t>局缴纳欠缴的社会保险费人民币</w:t>
        </w:r>
        <w:r>
          <w:rPr>
            <w:rFonts w:ascii="仿宋_GB2312" w:eastAsia="仿宋_GB2312" w:hAnsi="宋体" w:cs="方正仿宋_GBK" w:hint="eastAsia"/>
            <w:color w:val="000000"/>
            <w:sz w:val="32"/>
            <w:szCs w:val="32"/>
          </w:rPr>
          <w:t>(</w:t>
        </w:r>
        <w:r>
          <w:rPr>
            <w:rFonts w:ascii="仿宋_GB2312" w:eastAsia="仿宋_GB2312" w:hAnsi="宋体" w:cs="方正仿宋_GBK" w:hint="eastAsia"/>
            <w:color w:val="000000"/>
            <w:sz w:val="32"/>
            <w:szCs w:val="32"/>
          </w:rPr>
          <w:t>大写</w:t>
        </w:r>
        <w:r>
          <w:rPr>
            <w:rFonts w:ascii="仿宋_GB2312" w:eastAsia="仿宋_GB2312" w:hAnsi="宋体" w:cs="方正仿宋_GBK" w:hint="eastAsia"/>
            <w:color w:val="000000"/>
            <w:sz w:val="32"/>
            <w:szCs w:val="32"/>
          </w:rPr>
          <w:t>)</w:t>
        </w:r>
        <w:r>
          <w:rPr>
            <w:rFonts w:ascii="仿宋_GB2312" w:eastAsia="仿宋_GB2312" w:hAnsi="仿宋_GB2312" w:cs="仿宋_GB2312"/>
            <w:sz w:val="32"/>
            <w:szCs w:val="32"/>
            <w:u w:val="single"/>
            <w:rPrChange w:id="36" w:author="刘岩军" w:date="2023-12-26T23:50:00Z">
              <w:rPr>
                <w:rFonts w:eastAsia="仿宋_GB2312"/>
                <w:sz w:val="32"/>
                <w:szCs w:val="32"/>
                <w:u w:val="single"/>
              </w:rPr>
            </w:rPrChange>
          </w:rPr>
          <w:t xml:space="preserve"> </w:t>
        </w:r>
      </w:ins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贰万壹仟玖佰肆拾肆元玖角捌分</w:t>
      </w:r>
      <w:ins w:id="37" w:author="张帆" w:date="2023-12-26T17:19:00Z">
        <w:r>
          <w:rPr>
            <w:rFonts w:ascii="仿宋_GB2312" w:eastAsia="仿宋_GB2312" w:hAnsi="仿宋_GB2312" w:cs="仿宋_GB2312" w:hint="eastAsia"/>
            <w:sz w:val="32"/>
            <w:szCs w:val="32"/>
            <w:rPrChange w:id="38" w:author="刘岩军" w:date="2023-12-26T23:50:00Z">
              <w:rPr>
                <w:rFonts w:eastAsia="仿宋_GB2312" w:hint="eastAsia"/>
                <w:sz w:val="32"/>
                <w:szCs w:val="32"/>
              </w:rPr>
            </w:rPrChange>
          </w:rPr>
          <w:t>（</w:t>
        </w:r>
        <w:r>
          <w:rPr>
            <w:rFonts w:ascii="仿宋_GB2312" w:eastAsia="仿宋_GB2312" w:hAnsi="仿宋_GB2312" w:cs="仿宋_GB2312" w:hint="cs"/>
            <w:sz w:val="32"/>
            <w:szCs w:val="32"/>
            <w:rPrChange w:id="39" w:author="刘岩军" w:date="2023-12-26T23:50:00Z">
              <w:rPr>
                <w:rFonts w:eastAsia="仿宋_GB2312" w:hint="cs"/>
                <w:sz w:val="32"/>
                <w:szCs w:val="32"/>
              </w:rPr>
            </w:rPrChange>
          </w:rPr>
          <w:t>¥</w:t>
        </w:r>
      </w:ins>
      <w:r>
        <w:rPr>
          <w:rFonts w:ascii="仿宋_GB2312" w:eastAsia="仿宋_GB2312" w:hAnsi="仿宋_GB2312" w:cs="仿宋_GB2312" w:hint="eastAsia"/>
          <w:sz w:val="32"/>
          <w:szCs w:val="32"/>
        </w:rPr>
        <w:t>21944.98</w:t>
      </w:r>
      <w:ins w:id="40" w:author="张帆" w:date="2023-12-26T17:19:00Z">
        <w:r>
          <w:rPr>
            <w:rFonts w:ascii="仿宋_GB2312" w:eastAsia="仿宋_GB2312" w:hAnsi="仿宋_GB2312" w:cs="仿宋_GB2312" w:hint="eastAsia"/>
            <w:sz w:val="32"/>
            <w:szCs w:val="32"/>
            <w:rPrChange w:id="41" w:author="刘岩军" w:date="2023-12-26T23:50:00Z">
              <w:rPr>
                <w:rFonts w:eastAsia="仿宋_GB2312" w:hint="eastAsia"/>
                <w:sz w:val="32"/>
                <w:szCs w:val="32"/>
              </w:rPr>
            </w:rPrChange>
          </w:rPr>
          <w:t>）</w:t>
        </w:r>
        <w:r>
          <w:rPr>
            <w:rFonts w:eastAsia="仿宋_GB2312" w:hint="eastAsia"/>
            <w:sz w:val="32"/>
            <w:szCs w:val="32"/>
          </w:rPr>
          <w:t>元（其中包含本金、利息和保值费用）</w:t>
        </w:r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和自欠缴之日起到缴纳之日止加收的滞纳金（</w:t>
        </w:r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2011</w:t>
        </w:r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年</w:t>
        </w:r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7</w:t>
        </w:r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月</w:t>
        </w:r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1</w:t>
        </w:r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日后欠缴的社会保险费按日加收万分之五滞纳金）。其中费款</w:t>
        </w:r>
      </w:ins>
      <w:ins w:id="42" w:author="刘岩军" w:date="2023-12-26T23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所</w:t>
        </w:r>
      </w:ins>
      <w:ins w:id="43" w:author="张帆" w:date="2023-12-26T17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属期在</w:t>
        </w:r>
      </w:ins>
      <w:r>
        <w:rPr>
          <w:rFonts w:ascii="仿宋_GB2312" w:eastAsia="仿宋_GB2312" w:hAnsi="仿宋" w:hint="eastAsia"/>
          <w:snapToGrid w:val="0"/>
          <w:sz w:val="32"/>
          <w:szCs w:val="32"/>
        </w:rPr>
        <w:t>2023</w:t>
      </w:r>
      <w:ins w:id="44" w:author="张帆" w:date="2023-12-26T17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年</w:t>
        </w:r>
      </w:ins>
      <w:r>
        <w:rPr>
          <w:rFonts w:ascii="仿宋_GB2312" w:eastAsia="仿宋_GB2312" w:hAnsi="仿宋" w:hint="eastAsia"/>
          <w:snapToGrid w:val="0"/>
          <w:sz w:val="32"/>
          <w:szCs w:val="32"/>
        </w:rPr>
        <w:t>1</w:t>
      </w:r>
      <w:ins w:id="45" w:author="张帆" w:date="2023-12-26T17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月至</w:t>
        </w:r>
      </w:ins>
      <w:r>
        <w:rPr>
          <w:rFonts w:ascii="仿宋_GB2312" w:eastAsia="仿宋_GB2312" w:hAnsi="仿宋" w:hint="eastAsia"/>
          <w:snapToGrid w:val="0"/>
          <w:sz w:val="32"/>
          <w:szCs w:val="32"/>
        </w:rPr>
        <w:t>2023</w:t>
      </w:r>
      <w:ins w:id="46" w:author="张帆" w:date="2023-12-26T17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年</w:t>
        </w:r>
      </w:ins>
      <w:r>
        <w:rPr>
          <w:rFonts w:ascii="仿宋_GB2312" w:eastAsia="仿宋_GB2312" w:hAnsi="仿宋" w:hint="eastAsia"/>
          <w:snapToGrid w:val="0"/>
          <w:sz w:val="32"/>
          <w:szCs w:val="32"/>
        </w:rPr>
        <w:t>5</w:t>
      </w:r>
      <w:ins w:id="47" w:author="张帆" w:date="2023-12-26T17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月期间的，须先前往天津市社会保险基金管理中心</w:t>
        </w:r>
      </w:ins>
      <w:r>
        <w:rPr>
          <w:rFonts w:ascii="仿宋_GB2312" w:eastAsia="仿宋_GB2312" w:hAnsi="仿宋" w:hint="eastAsia"/>
          <w:snapToGrid w:val="0"/>
          <w:sz w:val="32"/>
          <w:szCs w:val="32"/>
        </w:rPr>
        <w:t>南开</w:t>
      </w:r>
      <w:ins w:id="48" w:author="张帆" w:date="2023-12-26T17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分中心和天津市医疗保障基金管理中心</w:t>
        </w:r>
      </w:ins>
      <w:r>
        <w:rPr>
          <w:rFonts w:ascii="仿宋_GB2312" w:eastAsia="仿宋_GB2312" w:hAnsi="仿宋" w:hint="eastAsia"/>
          <w:snapToGrid w:val="0"/>
          <w:sz w:val="32"/>
          <w:szCs w:val="32"/>
        </w:rPr>
        <w:t>南开</w:t>
      </w:r>
      <w:ins w:id="49" w:author="张帆" w:date="2023-12-26T17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分中心办理应缴费额核定手续。</w:t>
        </w:r>
      </w:ins>
    </w:p>
    <w:p w:rsidR="0049639F" w:rsidRDefault="007E316E">
      <w:pPr>
        <w:autoSpaceDE w:val="0"/>
        <w:autoSpaceDN w:val="0"/>
        <w:spacing w:line="360" w:lineRule="auto"/>
        <w:ind w:firstLineChars="200" w:firstLine="640"/>
        <w:rPr>
          <w:ins w:id="50" w:author="张帆" w:date="2023-12-26T17:19:00Z"/>
          <w:rFonts w:ascii="仿宋_GB2312" w:eastAsia="仿宋_GB2312" w:hAnsi="仿宋"/>
          <w:snapToGrid w:val="0"/>
          <w:sz w:val="32"/>
          <w:szCs w:val="32"/>
        </w:rPr>
      </w:pPr>
      <w:ins w:id="51" w:author="张帆" w:date="2023-12-26T17:19:00Z">
        <w:r>
          <w:rPr>
            <w:rFonts w:ascii="仿宋_GB2312" w:eastAsia="仿宋_GB2312" w:hAnsi="仿宋" w:hint="eastAsia"/>
            <w:snapToGrid w:val="0"/>
            <w:sz w:val="32"/>
            <w:szCs w:val="32"/>
          </w:rPr>
          <w:lastRenderedPageBreak/>
          <w:t>逾期仍未履行义务的，我局</w:t>
        </w:r>
        <w:r>
          <w:rPr>
            <w:rFonts w:ascii="仿宋_GB2312" w:eastAsia="仿宋_GB2312" w:hAnsi="仿宋" w:hint="eastAsia"/>
            <w:snapToGrid w:val="0"/>
            <w:sz w:val="32"/>
            <w:szCs w:val="32"/>
          </w:rPr>
          <w:t>将依法申请人民法院强制执行。</w:t>
        </w:r>
      </w:ins>
    </w:p>
    <w:p w:rsidR="0049639F" w:rsidRDefault="007E316E">
      <w:pPr>
        <w:autoSpaceDE w:val="0"/>
        <w:autoSpaceDN w:val="0"/>
        <w:spacing w:line="360" w:lineRule="auto"/>
        <w:ind w:firstLineChars="200" w:firstLine="640"/>
        <w:rPr>
          <w:ins w:id="52" w:author="张帆" w:date="2023-12-26T17:19:00Z"/>
          <w:rFonts w:ascii="仿宋_GB2312" w:eastAsia="仿宋_GB2312" w:hAnsi="宋体" w:cs="方正仿宋_GBK"/>
          <w:sz w:val="32"/>
          <w:szCs w:val="32"/>
        </w:rPr>
      </w:pPr>
      <w:ins w:id="53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你单位收到本催告书之日起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3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>日内，可以向我局提出陈述和申辩意见；逾期未提出的，视为放弃陈述、申辩权利。</w:t>
        </w:r>
      </w:ins>
    </w:p>
    <w:p w:rsidR="0049639F" w:rsidRDefault="007E316E">
      <w:pPr>
        <w:autoSpaceDE w:val="0"/>
        <w:autoSpaceDN w:val="0"/>
        <w:spacing w:line="360" w:lineRule="auto"/>
        <w:ind w:firstLineChars="200" w:firstLine="640"/>
        <w:rPr>
          <w:ins w:id="54" w:author="张帆" w:date="2023-12-26T17:19:00Z"/>
          <w:rFonts w:ascii="仿宋_GB2312" w:eastAsia="仿宋_GB2312" w:hAnsi="宋体" w:cs="方正仿宋_GBK"/>
          <w:sz w:val="32"/>
          <w:szCs w:val="32"/>
        </w:rPr>
      </w:pPr>
      <w:ins w:id="55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联系人：</w:t>
        </w:r>
        <w:r>
          <w:rPr>
            <w:rFonts w:ascii="仿宋_GB2312" w:eastAsia="仿宋_GB2312" w:hAnsi="宋体" w:cs="方正仿宋_GBK" w:hint="eastAsia"/>
            <w:sz w:val="32"/>
            <w:szCs w:val="32"/>
          </w:rPr>
          <w:t xml:space="preserve"> 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刘畅</w:t>
      </w:r>
      <w:ins w:id="56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 xml:space="preserve">    </w:t>
        </w:r>
      </w:ins>
    </w:p>
    <w:p w:rsidR="0049639F" w:rsidRDefault="007E316E">
      <w:pPr>
        <w:autoSpaceDE w:val="0"/>
        <w:autoSpaceDN w:val="0"/>
        <w:spacing w:line="360" w:lineRule="auto"/>
        <w:ind w:firstLineChars="200" w:firstLine="640"/>
        <w:rPr>
          <w:ins w:id="57" w:author="张帆" w:date="2023-12-26T17:19:00Z"/>
          <w:rFonts w:ascii="仿宋_GB2312" w:eastAsia="仿宋_GB2312" w:hAnsi="宋体" w:cs="方正仿宋_GBK"/>
          <w:sz w:val="32"/>
          <w:szCs w:val="32"/>
        </w:rPr>
      </w:pPr>
      <w:ins w:id="58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联系电话：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022-23453060</w:t>
      </w:r>
    </w:p>
    <w:p w:rsidR="0049639F" w:rsidRDefault="007E316E">
      <w:pPr>
        <w:autoSpaceDE w:val="0"/>
        <w:autoSpaceDN w:val="0"/>
        <w:spacing w:line="360" w:lineRule="auto"/>
        <w:ind w:firstLineChars="200" w:firstLine="640"/>
        <w:rPr>
          <w:ins w:id="59" w:author="张帆" w:date="2023-12-26T17:19:00Z"/>
          <w:rFonts w:ascii="仿宋_GB2312" w:eastAsia="仿宋_GB2312" w:hAnsi="宋体" w:cs="方正仿宋_GBK"/>
          <w:sz w:val="32"/>
          <w:szCs w:val="32"/>
        </w:rPr>
      </w:pPr>
      <w:ins w:id="60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地址：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天津市南开区南门外大街与南开五纬路交口新泉大厦</w:t>
      </w:r>
      <w:r>
        <w:rPr>
          <w:rFonts w:ascii="仿宋_GB2312" w:eastAsia="仿宋_GB2312" w:hAnsi="宋体" w:cs="方正仿宋_GBK" w:hint="eastAsia"/>
          <w:sz w:val="32"/>
          <w:szCs w:val="32"/>
        </w:rPr>
        <w:t>B</w:t>
      </w:r>
      <w:r>
        <w:rPr>
          <w:rFonts w:ascii="仿宋_GB2312" w:eastAsia="仿宋_GB2312" w:hAnsi="宋体" w:cs="方正仿宋_GBK" w:hint="eastAsia"/>
          <w:sz w:val="32"/>
          <w:szCs w:val="32"/>
        </w:rPr>
        <w:t>座。</w:t>
      </w:r>
    </w:p>
    <w:p w:rsidR="0049639F" w:rsidRDefault="007E316E">
      <w:pPr>
        <w:autoSpaceDE w:val="0"/>
        <w:autoSpaceDN w:val="0"/>
        <w:spacing w:line="360" w:lineRule="auto"/>
        <w:ind w:firstLineChars="200" w:firstLine="640"/>
        <w:rPr>
          <w:ins w:id="61" w:author="张帆" w:date="2023-12-26T17:19:00Z"/>
          <w:rFonts w:ascii="仿宋_GB2312" w:eastAsia="仿宋_GB2312" w:hAnsi="宋体" w:cs="方正仿宋_GBK"/>
          <w:sz w:val="32"/>
          <w:szCs w:val="32"/>
        </w:rPr>
      </w:pPr>
      <w:ins w:id="62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>执法人员（检查证号）</w:t>
        </w:r>
      </w:ins>
      <w:r>
        <w:rPr>
          <w:rFonts w:ascii="仿宋_GB2312" w:eastAsia="仿宋_GB2312" w:hAnsi="宋体" w:cs="方正仿宋_GBK" w:hint="eastAsia"/>
          <w:sz w:val="32"/>
          <w:szCs w:val="32"/>
        </w:rPr>
        <w:t>：</w:t>
      </w:r>
      <w:r>
        <w:rPr>
          <w:rFonts w:ascii="仿宋_GB2312" w:eastAsia="仿宋_GB2312" w:hAnsi="宋体" w:cs="方正仿宋_GBK" w:hint="eastAsia"/>
          <w:sz w:val="32"/>
          <w:szCs w:val="32"/>
        </w:rPr>
        <w:t>120000210066</w:t>
      </w:r>
      <w:ins w:id="63" w:author="张帆" w:date="2023-12-26T17:19:00Z">
        <w:r>
          <w:rPr>
            <w:rFonts w:ascii="仿宋_GB2312" w:eastAsia="仿宋_GB2312" w:hAnsi="宋体" w:cs="方正仿宋_GBK" w:hint="eastAsia"/>
            <w:sz w:val="32"/>
            <w:szCs w:val="32"/>
          </w:rPr>
          <w:t xml:space="preserve">     </w:t>
        </w:r>
      </w:ins>
    </w:p>
    <w:p w:rsidR="0049639F" w:rsidRDefault="0049639F">
      <w:pPr>
        <w:autoSpaceDE w:val="0"/>
        <w:autoSpaceDN w:val="0"/>
        <w:spacing w:line="360" w:lineRule="auto"/>
        <w:ind w:firstLine="480"/>
        <w:rPr>
          <w:ins w:id="64" w:author="刘岩军" w:date="2023-12-26T23:21:00Z"/>
          <w:rFonts w:ascii="仿宋_GB2312" w:eastAsia="仿宋_GB2312" w:hAnsi="宋体" w:cs="方正仿宋_GBK"/>
          <w:sz w:val="32"/>
          <w:szCs w:val="32"/>
        </w:rPr>
      </w:pPr>
    </w:p>
    <w:p w:rsidR="0049639F" w:rsidRDefault="0049639F">
      <w:pPr>
        <w:pStyle w:val="a0"/>
        <w:rPr>
          <w:ins w:id="65" w:author="刘岩军" w:date="2023-12-26T23:21:00Z"/>
        </w:rPr>
      </w:pPr>
    </w:p>
    <w:p w:rsidR="0049639F" w:rsidRDefault="0049639F">
      <w:pPr>
        <w:pStyle w:val="a0"/>
        <w:rPr>
          <w:ins w:id="66" w:author="张帆" w:date="2023-12-26T17:19:00Z"/>
        </w:rPr>
      </w:pPr>
    </w:p>
    <w:p w:rsidR="0049639F" w:rsidRDefault="007E316E">
      <w:pPr>
        <w:autoSpaceDE w:val="0"/>
        <w:autoSpaceDN w:val="0"/>
        <w:spacing w:line="360" w:lineRule="auto"/>
        <w:ind w:firstLine="480"/>
        <w:rPr>
          <w:ins w:id="67" w:author="张帆" w:date="2023-12-26T17:19:00Z"/>
          <w:del w:id="68" w:author="刘岩军" w:date="2023-12-26T23:21:00Z"/>
          <w:rFonts w:ascii="仿宋_GB2312" w:eastAsia="仿宋_GB2312" w:hAnsi="宋体" w:cs="方正仿宋_GBK"/>
          <w:sz w:val="32"/>
          <w:szCs w:val="32"/>
        </w:rPr>
      </w:pPr>
      <w:ins w:id="69" w:author="张帆" w:date="2023-12-26T17:19:00Z">
        <w:del w:id="70" w:author="刘岩军" w:date="2023-12-26T23:21:00Z">
          <w:r>
            <w:rPr>
              <w:rFonts w:ascii="仿宋_GB2312" w:eastAsia="仿宋_GB2312" w:hAnsi="宋体" w:cs="方正仿宋_GBK" w:hint="eastAsia"/>
              <w:sz w:val="32"/>
              <w:szCs w:val="32"/>
            </w:rPr>
            <w:delText xml:space="preserve">                                                </w:delText>
          </w:r>
        </w:del>
      </w:ins>
    </w:p>
    <w:p w:rsidR="0049639F" w:rsidRDefault="007E316E">
      <w:pPr>
        <w:spacing w:line="360" w:lineRule="auto"/>
        <w:ind w:firstLineChars="500" w:firstLine="1600"/>
        <w:jc w:val="left"/>
        <w:rPr>
          <w:ins w:id="71" w:author="张帆" w:date="2023-12-26T17:19:00Z"/>
          <w:rFonts w:ascii="仿宋_GB2312" w:eastAsia="仿宋_GB2312" w:hAnsi="宋体"/>
          <w:sz w:val="32"/>
          <w:szCs w:val="32"/>
        </w:rPr>
      </w:pPr>
      <w:ins w:id="72" w:author="张帆" w:date="2023-12-26T17:19:00Z">
        <w:r>
          <w:rPr>
            <w:rFonts w:ascii="宋体" w:eastAsia="仿宋_GB2312" w:hAnsi="宋体" w:hint="eastAsia"/>
            <w:snapToGrid w:val="0"/>
            <w:color w:val="000000"/>
            <w:sz w:val="32"/>
            <w:szCs w:val="32"/>
          </w:rPr>
          <w:t xml:space="preserve">                   </w:t>
        </w:r>
        <w:r>
          <w:rPr>
            <w:rFonts w:ascii="仿宋_GB2312" w:eastAsia="仿宋_GB2312" w:hAnsi="宋体" w:hint="eastAsia"/>
            <w:snapToGrid w:val="0"/>
            <w:color w:val="000000"/>
            <w:sz w:val="32"/>
            <w:szCs w:val="32"/>
          </w:rPr>
          <w:t>税务机关（公章</w:t>
        </w:r>
      </w:ins>
      <w:r>
        <w:rPr>
          <w:rFonts w:ascii="仿宋_GB2312" w:eastAsia="仿宋_GB2312" w:hAnsi="宋体" w:hint="eastAsia"/>
          <w:snapToGrid w:val="0"/>
          <w:color w:val="000000"/>
          <w:sz w:val="32"/>
          <w:szCs w:val="32"/>
        </w:rPr>
        <w:t>)</w:t>
      </w:r>
    </w:p>
    <w:p w:rsidR="0049639F" w:rsidRDefault="007E316E">
      <w:pPr>
        <w:spacing w:line="520" w:lineRule="exact"/>
        <w:rPr>
          <w:ins w:id="73" w:author="张帆" w:date="2023-12-26T17:19:00Z"/>
          <w:rFonts w:ascii="仿宋_GB2312" w:eastAsia="仿宋_GB2312" w:hAnsi="宋体"/>
          <w:snapToGrid w:val="0"/>
          <w:color w:val="000000"/>
          <w:sz w:val="32"/>
          <w:szCs w:val="32"/>
        </w:rPr>
      </w:pPr>
      <w:ins w:id="74" w:author="张帆" w:date="2023-12-26T17:19:00Z">
        <w:r>
          <w:rPr>
            <w:rFonts w:ascii="宋体" w:eastAsia="仿宋_GB2312" w:hAnsi="宋体" w:hint="eastAsia"/>
            <w:snapToGrid w:val="0"/>
            <w:color w:val="000000"/>
            <w:sz w:val="32"/>
            <w:szCs w:val="32"/>
          </w:rPr>
          <w:t xml:space="preserve">                   </w:t>
        </w:r>
        <w:r>
          <w:rPr>
            <w:rFonts w:ascii="宋体" w:eastAsia="仿宋_GB2312" w:hAnsi="宋体" w:hint="eastAsia"/>
            <w:snapToGrid w:val="0"/>
            <w:color w:val="000000"/>
            <w:sz w:val="32"/>
            <w:szCs w:val="32"/>
          </w:rPr>
          <w:t xml:space="preserve">       </w:t>
        </w:r>
      </w:ins>
      <w:r>
        <w:rPr>
          <w:rFonts w:ascii="宋体" w:eastAsia="仿宋_GB2312" w:hAnsi="宋体" w:hint="eastAsia"/>
          <w:snapToGrid w:val="0"/>
          <w:color w:val="000000"/>
          <w:sz w:val="32"/>
          <w:szCs w:val="32"/>
        </w:rPr>
        <w:t xml:space="preserve"> 2025</w:t>
      </w:r>
      <w:ins w:id="75" w:author="张帆" w:date="2023-12-26T17:19:00Z">
        <w:r>
          <w:rPr>
            <w:rFonts w:ascii="仿宋_GB2312" w:eastAsia="仿宋_GB2312" w:hAnsi="宋体" w:hint="eastAsia"/>
            <w:snapToGrid w:val="0"/>
            <w:color w:val="000000"/>
            <w:sz w:val="32"/>
            <w:szCs w:val="32"/>
          </w:rPr>
          <w:t>年</w:t>
        </w:r>
        <w:r>
          <w:rPr>
            <w:rFonts w:ascii="仿宋_GB2312" w:eastAsia="仿宋_GB2312" w:hAnsi="宋体" w:hint="eastAsia"/>
            <w:snapToGrid w:val="0"/>
            <w:color w:val="000000"/>
            <w:sz w:val="32"/>
            <w:szCs w:val="32"/>
          </w:rPr>
          <w:t xml:space="preserve"> </w:t>
        </w:r>
      </w:ins>
      <w:r>
        <w:rPr>
          <w:rFonts w:ascii="仿宋_GB2312" w:eastAsia="仿宋_GB2312" w:hAnsi="宋体" w:hint="eastAsia"/>
          <w:snapToGrid w:val="0"/>
          <w:color w:val="000000"/>
          <w:sz w:val="32"/>
          <w:szCs w:val="32"/>
        </w:rPr>
        <w:t>10</w:t>
      </w:r>
      <w:ins w:id="76" w:author="张帆" w:date="2023-12-26T17:19:00Z">
        <w:r>
          <w:rPr>
            <w:rFonts w:ascii="仿宋_GB2312" w:eastAsia="仿宋_GB2312" w:hAnsi="宋体" w:hint="eastAsia"/>
            <w:snapToGrid w:val="0"/>
            <w:color w:val="000000"/>
            <w:sz w:val="32"/>
            <w:szCs w:val="32"/>
          </w:rPr>
          <w:t xml:space="preserve"> </w:t>
        </w:r>
        <w:r>
          <w:rPr>
            <w:rFonts w:ascii="仿宋_GB2312" w:eastAsia="仿宋_GB2312" w:hAnsi="宋体" w:hint="eastAsia"/>
            <w:snapToGrid w:val="0"/>
            <w:color w:val="000000"/>
            <w:sz w:val="32"/>
            <w:szCs w:val="32"/>
          </w:rPr>
          <w:t>月</w:t>
        </w:r>
        <w:r>
          <w:rPr>
            <w:rFonts w:ascii="仿宋_GB2312" w:eastAsia="仿宋_GB2312" w:hAnsi="宋体" w:hint="eastAsia"/>
            <w:snapToGrid w:val="0"/>
            <w:color w:val="000000"/>
            <w:sz w:val="32"/>
            <w:szCs w:val="32"/>
          </w:rPr>
          <w:t xml:space="preserve"> </w:t>
        </w:r>
      </w:ins>
      <w:r>
        <w:rPr>
          <w:rFonts w:ascii="仿宋_GB2312" w:eastAsia="仿宋_GB2312" w:hAnsi="宋体" w:hint="eastAsia"/>
          <w:snapToGrid w:val="0"/>
          <w:color w:val="000000"/>
          <w:sz w:val="32"/>
          <w:szCs w:val="32"/>
        </w:rPr>
        <w:t>13</w:t>
      </w:r>
      <w:ins w:id="77" w:author="张帆" w:date="2023-12-26T17:19:00Z">
        <w:r>
          <w:rPr>
            <w:rFonts w:ascii="仿宋_GB2312" w:eastAsia="仿宋_GB2312" w:hAnsi="宋体" w:hint="eastAsia"/>
            <w:snapToGrid w:val="0"/>
            <w:color w:val="000000"/>
            <w:sz w:val="32"/>
            <w:szCs w:val="32"/>
          </w:rPr>
          <w:t>日</w:t>
        </w:r>
      </w:ins>
    </w:p>
    <w:p w:rsidR="0049639F" w:rsidRDefault="0049639F">
      <w:pPr>
        <w:spacing w:line="520" w:lineRule="exact"/>
        <w:rPr>
          <w:ins w:id="78" w:author="张帆" w:date="2023-12-26T17:19:00Z"/>
          <w:rFonts w:ascii="仿宋_GB2312" w:eastAsia="仿宋_GB2312" w:hAnsi="宋体"/>
          <w:snapToGrid w:val="0"/>
          <w:color w:val="000000"/>
          <w:sz w:val="32"/>
          <w:szCs w:val="32"/>
        </w:rPr>
      </w:pPr>
    </w:p>
    <w:p w:rsidR="0049639F" w:rsidRDefault="0049639F">
      <w:pPr>
        <w:spacing w:line="520" w:lineRule="exact"/>
        <w:rPr>
          <w:ins w:id="79" w:author="张帆" w:date="2023-12-26T17:19:00Z"/>
          <w:rFonts w:ascii="仿宋_GB2312" w:eastAsia="仿宋_GB2312" w:hAnsi="宋体"/>
          <w:snapToGrid w:val="0"/>
          <w:color w:val="000000"/>
          <w:sz w:val="32"/>
          <w:szCs w:val="32"/>
        </w:rPr>
      </w:pPr>
    </w:p>
    <w:p w:rsidR="0049639F" w:rsidRDefault="0049639F"/>
    <w:sectPr w:rsidR="004963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帆">
    <w15:presenceInfo w15:providerId="None" w15:userId="张帆"/>
  </w15:person>
  <w15:person w15:author="刘岩军">
    <w15:presenceInfo w15:providerId="None" w15:userId="刘岩军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9F"/>
    <w:rsid w:val="0049639F"/>
    <w:rsid w:val="007E316E"/>
    <w:rsid w:val="0ABA1A10"/>
    <w:rsid w:val="126E46A0"/>
    <w:rsid w:val="1A4A267C"/>
    <w:rsid w:val="40275706"/>
    <w:rsid w:val="45CD3419"/>
    <w:rsid w:val="50482F98"/>
    <w:rsid w:val="5A9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pPr>
      <w:spacing w:after="120"/>
    </w:pPr>
    <w:rPr>
      <w:szCs w:val="24"/>
    </w:rPr>
  </w:style>
  <w:style w:type="paragraph" w:styleId="a4">
    <w:name w:val="Balloon Text"/>
    <w:basedOn w:val="a"/>
    <w:link w:val="Char"/>
    <w:rsid w:val="007E316E"/>
    <w:rPr>
      <w:sz w:val="18"/>
      <w:szCs w:val="18"/>
    </w:rPr>
  </w:style>
  <w:style w:type="character" w:customStyle="1" w:styleId="Char">
    <w:name w:val="批注框文本 Char"/>
    <w:basedOn w:val="a1"/>
    <w:link w:val="a4"/>
    <w:rsid w:val="007E316E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qFormat/>
    <w:pPr>
      <w:spacing w:after="120"/>
    </w:pPr>
    <w:rPr>
      <w:szCs w:val="24"/>
    </w:rPr>
  </w:style>
  <w:style w:type="paragraph" w:styleId="a4">
    <w:name w:val="Balloon Text"/>
    <w:basedOn w:val="a"/>
    <w:link w:val="Char"/>
    <w:rsid w:val="007E316E"/>
    <w:rPr>
      <w:sz w:val="18"/>
      <w:szCs w:val="18"/>
    </w:rPr>
  </w:style>
  <w:style w:type="character" w:customStyle="1" w:styleId="Char">
    <w:name w:val="批注框文本 Char"/>
    <w:basedOn w:val="a1"/>
    <w:link w:val="a4"/>
    <w:rsid w:val="007E316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Administrator.USER-20160714HC</dc:creator>
  <cp:lastModifiedBy> </cp:lastModifiedBy>
  <cp:revision>2</cp:revision>
  <cp:lastPrinted>2025-04-16T01:27:00Z</cp:lastPrinted>
  <dcterms:created xsi:type="dcterms:W3CDTF">2025-04-02T07:49:00Z</dcterms:created>
  <dcterms:modified xsi:type="dcterms:W3CDTF">2025-10-20T03:19:00Z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