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22B" w:rsidRDefault="00CD522B">
      <w:pPr>
        <w:ind w:firstLine="640"/>
        <w:jc w:val="right"/>
        <w:rPr>
          <w:rFonts w:ascii="仿宋" w:eastAsia="仿宋" w:hAnsi="仿宋" w:cs="仿宋" w:hint="eastAsia"/>
          <w:sz w:val="32"/>
          <w:szCs w:val="32"/>
        </w:rPr>
      </w:pPr>
    </w:p>
    <w:p w:rsidR="00CD522B" w:rsidRDefault="00203292">
      <w:pPr>
        <w:spacing w:line="360" w:lineRule="auto"/>
        <w:jc w:val="center"/>
        <w:rPr>
          <w:bCs/>
          <w:sz w:val="44"/>
          <w:szCs w:val="44"/>
        </w:rPr>
      </w:pPr>
      <w:r>
        <w:rPr>
          <w:rFonts w:hint="eastAsia"/>
          <w:b/>
          <w:sz w:val="44"/>
          <w:szCs w:val="44"/>
        </w:rPr>
        <w:t>国家税务总局天津市南开区</w:t>
      </w:r>
      <w:r>
        <w:rPr>
          <w:rFonts w:hint="eastAsia"/>
          <w:b/>
          <w:sz w:val="44"/>
          <w:szCs w:val="44"/>
        </w:rPr>
        <w:t>税务局</w:t>
      </w:r>
      <w:r>
        <w:rPr>
          <w:rFonts w:hint="eastAsia"/>
          <w:b/>
          <w:sz w:val="44"/>
          <w:szCs w:val="44"/>
        </w:rPr>
        <w:t>鼓楼所</w:t>
      </w:r>
    </w:p>
    <w:p w:rsidR="00CD522B" w:rsidRDefault="00203292">
      <w:pPr>
        <w:spacing w:line="360" w:lineRule="auto"/>
        <w:jc w:val="center"/>
        <w:rPr>
          <w:b/>
          <w:sz w:val="52"/>
          <w:szCs w:val="52"/>
        </w:rPr>
      </w:pPr>
      <w:r>
        <w:rPr>
          <w:rFonts w:hint="eastAsia"/>
          <w:b/>
          <w:sz w:val="44"/>
          <w:szCs w:val="44"/>
        </w:rPr>
        <w:t>社会保险费履行义务催告书</w:t>
      </w:r>
    </w:p>
    <w:p w:rsidR="00CD522B" w:rsidRDefault="00203292">
      <w:pPr>
        <w:snapToGrid w:val="0"/>
        <w:spacing w:beforeLines="50" w:before="156" w:afterLines="50" w:after="156" w:line="360" w:lineRule="auto"/>
        <w:jc w:val="center"/>
        <w:rPr>
          <w:rFonts w:ascii="仿宋_GB2312" w:eastAsia="仿宋_GB2312" w:hAnsi="仿宋_GB2312" w:cs="仿宋_GB2312"/>
          <w:sz w:val="32"/>
          <w:szCs w:val="32"/>
        </w:rPr>
      </w:pPr>
      <w:r>
        <w:rPr>
          <w:rFonts w:ascii="仿宋_GB2312" w:eastAsia="仿宋_GB2312" w:hAnsi="仿宋_GB2312" w:cs="仿宋_GB2312" w:hint="eastAsia"/>
          <w:bCs/>
          <w:spacing w:val="20"/>
          <w:sz w:val="32"/>
          <w:szCs w:val="32"/>
        </w:rPr>
        <w:t>津开</w:t>
      </w:r>
      <w:r>
        <w:rPr>
          <w:rFonts w:ascii="仿宋_GB2312" w:eastAsia="仿宋_GB2312" w:hAnsi="仿宋_GB2312" w:cs="仿宋_GB2312" w:hint="eastAsia"/>
          <w:bCs/>
          <w:spacing w:val="20"/>
          <w:sz w:val="32"/>
          <w:szCs w:val="32"/>
        </w:rPr>
        <w:t>税</w:t>
      </w:r>
      <w:r>
        <w:rPr>
          <w:rFonts w:ascii="仿宋_GB2312" w:eastAsia="仿宋_GB2312" w:hAnsi="仿宋_GB2312" w:cs="仿宋_GB2312" w:hint="eastAsia"/>
          <w:bCs/>
          <w:spacing w:val="20"/>
          <w:sz w:val="32"/>
          <w:szCs w:val="32"/>
        </w:rPr>
        <w:t>鼓</w:t>
      </w:r>
      <w:r>
        <w:rPr>
          <w:rFonts w:ascii="仿宋_GB2312" w:eastAsia="仿宋_GB2312" w:hAnsi="仿宋_GB2312" w:cs="仿宋_GB2312" w:hint="eastAsia"/>
          <w:bCs/>
          <w:spacing w:val="20"/>
          <w:sz w:val="32"/>
          <w:szCs w:val="32"/>
        </w:rPr>
        <w:t>费催</w:t>
      </w:r>
      <w:r>
        <w:rPr>
          <w:rFonts w:ascii="仿宋_GB2312" w:eastAsia="仿宋_GB2312" w:hAnsi="仿宋_GB2312" w:cs="仿宋_GB2312" w:hint="eastAsia"/>
          <w:bCs/>
          <w:spacing w:val="20"/>
          <w:sz w:val="32"/>
          <w:szCs w:val="32"/>
        </w:rPr>
        <w:t>〔</w:t>
      </w:r>
      <w:r>
        <w:rPr>
          <w:rFonts w:ascii="仿宋_GB2312" w:eastAsia="仿宋_GB2312" w:hAnsi="仿宋_GB2312" w:cs="仿宋_GB2312" w:hint="eastAsia"/>
          <w:bCs/>
          <w:spacing w:val="20"/>
          <w:sz w:val="32"/>
          <w:szCs w:val="32"/>
        </w:rPr>
        <w:t>2025</w:t>
      </w:r>
      <w:r>
        <w:rPr>
          <w:rFonts w:ascii="仿宋_GB2312" w:eastAsia="仿宋_GB2312" w:hAnsi="仿宋_GB2312" w:cs="仿宋_GB2312" w:hint="eastAsia"/>
          <w:bCs/>
          <w:spacing w:val="20"/>
          <w:sz w:val="32"/>
          <w:szCs w:val="32"/>
        </w:rPr>
        <w:t>〕</w:t>
      </w:r>
      <w:r>
        <w:rPr>
          <w:rFonts w:ascii="仿宋_GB2312" w:eastAsia="仿宋_GB2312" w:hAnsi="仿宋_GB2312" w:cs="仿宋_GB2312" w:hint="eastAsia"/>
          <w:bCs/>
          <w:spacing w:val="20"/>
          <w:sz w:val="32"/>
          <w:szCs w:val="32"/>
        </w:rPr>
        <w:t>15</w:t>
      </w:r>
      <w:r>
        <w:rPr>
          <w:rFonts w:ascii="仿宋_GB2312" w:eastAsia="仿宋_GB2312" w:hAnsi="仿宋_GB2312" w:cs="仿宋_GB2312" w:hint="eastAsia"/>
          <w:bCs/>
          <w:spacing w:val="20"/>
          <w:sz w:val="32"/>
          <w:szCs w:val="32"/>
        </w:rPr>
        <w:t>号</w:t>
      </w:r>
    </w:p>
    <w:p w:rsidR="00CD522B" w:rsidRDefault="00203292">
      <w:pPr>
        <w:autoSpaceDE w:val="0"/>
        <w:autoSpaceDN w:val="0"/>
        <w:spacing w:line="360" w:lineRule="auto"/>
        <w:rPr>
          <w:rFonts w:ascii="仿宋_GB2312" w:eastAsia="仿宋_GB2312" w:hAnsi="仿宋_GB2312" w:cs="仿宋_GB2312"/>
          <w:bCs/>
          <w:spacing w:val="20"/>
          <w:sz w:val="32"/>
          <w:szCs w:val="32"/>
        </w:rPr>
      </w:pPr>
      <w:r>
        <w:rPr>
          <w:rFonts w:ascii="仿宋_GB2312" w:eastAsia="仿宋_GB2312" w:hAnsi="宋体" w:cs="方正仿宋_GBK" w:hint="eastAsia"/>
          <w:bCs/>
          <w:sz w:val="32"/>
          <w:szCs w:val="32"/>
        </w:rPr>
        <w:t>纳税人识别号：</w:t>
      </w:r>
      <w:r>
        <w:rPr>
          <w:rFonts w:ascii="仿宋_GB2312" w:eastAsia="仿宋_GB2312" w:hAnsi="仿宋" w:hint="eastAsia"/>
          <w:sz w:val="32"/>
          <w:szCs w:val="32"/>
        </w:rPr>
        <w:t>91120104MAD8WMM61T</w:t>
      </w:r>
    </w:p>
    <w:p w:rsidR="00CD522B" w:rsidRDefault="00203292">
      <w:pPr>
        <w:autoSpaceDE w:val="0"/>
        <w:autoSpaceDN w:val="0"/>
        <w:spacing w:line="360" w:lineRule="auto"/>
        <w:rPr>
          <w:rFonts w:ascii="仿宋_GB2312" w:eastAsia="仿宋_GB2312" w:hAnsi="仿宋"/>
          <w:snapToGrid w:val="0"/>
          <w:sz w:val="32"/>
          <w:szCs w:val="32"/>
        </w:rPr>
      </w:pPr>
      <w:r>
        <w:rPr>
          <w:rFonts w:ascii="仿宋_GB2312" w:eastAsia="仿宋_GB2312" w:hAnsi="宋体" w:cs="方正仿宋_GBK" w:hint="eastAsia"/>
          <w:bCs/>
          <w:sz w:val="32"/>
          <w:szCs w:val="32"/>
        </w:rPr>
        <w:t>用人单位全称：</w:t>
      </w:r>
      <w:r>
        <w:rPr>
          <w:rFonts w:ascii="仿宋_GB2312" w:eastAsia="仿宋_GB2312" w:hint="eastAsia"/>
          <w:bCs/>
          <w:sz w:val="32"/>
          <w:szCs w:val="32"/>
        </w:rPr>
        <w:t>天津周末文化传媒发展有限公司</w:t>
      </w:r>
    </w:p>
    <w:p w:rsidR="00CD522B" w:rsidRDefault="00203292">
      <w:pPr>
        <w:autoSpaceDE w:val="0"/>
        <w:autoSpaceDN w:val="0"/>
        <w:spacing w:line="360" w:lineRule="auto"/>
        <w:rPr>
          <w:rFonts w:ascii="仿宋_GB2312" w:eastAsia="仿宋_GB2312" w:hAnsi="宋体" w:cs="方正仿宋_GBK"/>
          <w:sz w:val="32"/>
          <w:szCs w:val="32"/>
        </w:rPr>
      </w:pPr>
      <w:r>
        <w:rPr>
          <w:rFonts w:ascii="仿宋_GB2312" w:eastAsia="仿宋_GB2312" w:hAnsi="宋体" w:cs="方正仿宋_GBK" w:hint="eastAsia"/>
          <w:bCs/>
          <w:sz w:val="32"/>
          <w:szCs w:val="32"/>
        </w:rPr>
        <w:t>法定代表人（负责人）：</w:t>
      </w:r>
      <w:r>
        <w:rPr>
          <w:rFonts w:ascii="仿宋_GB2312" w:eastAsia="仿宋_GB2312" w:hAnsi="宋体" w:cs="方正仿宋_GBK" w:hint="eastAsia"/>
          <w:sz w:val="32"/>
          <w:szCs w:val="32"/>
        </w:rPr>
        <w:t>马海东</w:t>
      </w:r>
    </w:p>
    <w:p w:rsidR="00CD522B" w:rsidRDefault="00203292">
      <w:pPr>
        <w:autoSpaceDE w:val="0"/>
        <w:autoSpaceDN w:val="0"/>
        <w:spacing w:line="360" w:lineRule="auto"/>
        <w:rPr>
          <w:rFonts w:ascii="仿宋_GB2312" w:eastAsia="仿宋_GB2312" w:hAnsi="宋体" w:cs="方正仿宋_GBK"/>
          <w:bCs/>
          <w:sz w:val="32"/>
          <w:szCs w:val="32"/>
        </w:rPr>
      </w:pPr>
      <w:r>
        <w:rPr>
          <w:rFonts w:ascii="仿宋_GB2312" w:eastAsia="仿宋_GB2312" w:hAnsi="宋体" w:cs="方正仿宋_GBK" w:hint="eastAsia"/>
          <w:bCs/>
          <w:sz w:val="32"/>
          <w:szCs w:val="32"/>
        </w:rPr>
        <w:t>身份证件名称及号码：</w:t>
      </w:r>
      <w:r>
        <w:rPr>
          <w:rFonts w:ascii="仿宋_GB2312" w:eastAsia="仿宋_GB2312" w:hAnsi="宋体" w:cs="方正仿宋_GBK" w:hint="eastAsia"/>
          <w:bCs/>
          <w:sz w:val="32"/>
          <w:szCs w:val="32"/>
        </w:rPr>
        <w:t>130221********</w:t>
      </w:r>
      <w:bookmarkStart w:id="0" w:name="_GoBack"/>
      <w:bookmarkEnd w:id="0"/>
      <w:r>
        <w:rPr>
          <w:rFonts w:ascii="仿宋_GB2312" w:eastAsia="仿宋_GB2312" w:hAnsi="宋体" w:cs="方正仿宋_GBK" w:hint="eastAsia"/>
          <w:bCs/>
          <w:sz w:val="32"/>
          <w:szCs w:val="32"/>
        </w:rPr>
        <w:t>6513</w:t>
      </w:r>
    </w:p>
    <w:p w:rsidR="00CD522B" w:rsidRDefault="00203292">
      <w:pPr>
        <w:autoSpaceDE w:val="0"/>
        <w:autoSpaceDN w:val="0"/>
        <w:spacing w:line="360" w:lineRule="auto"/>
        <w:rPr>
          <w:rFonts w:ascii="仿宋_GB2312" w:eastAsia="仿宋_GB2312" w:hAnsi="宋体" w:cs="方正仿宋_GBK"/>
          <w:sz w:val="32"/>
          <w:szCs w:val="32"/>
        </w:rPr>
      </w:pPr>
      <w:r>
        <w:rPr>
          <w:rFonts w:ascii="仿宋_GB2312" w:eastAsia="仿宋_GB2312" w:hAnsi="宋体" w:cs="方正仿宋_GBK" w:hint="eastAsia"/>
          <w:bCs/>
          <w:sz w:val="32"/>
          <w:szCs w:val="32"/>
        </w:rPr>
        <w:t>单位地址</w:t>
      </w:r>
      <w:r>
        <w:rPr>
          <w:rFonts w:ascii="仿宋_GB2312" w:eastAsia="仿宋_GB2312" w:hAnsi="宋体" w:cs="方正仿宋_GBK" w:hint="eastAsia"/>
          <w:bCs/>
          <w:sz w:val="32"/>
          <w:szCs w:val="32"/>
        </w:rPr>
        <w:t xml:space="preserve"> </w:t>
      </w:r>
      <w:r>
        <w:rPr>
          <w:rFonts w:ascii="仿宋_GB2312" w:eastAsia="仿宋_GB2312" w:hAnsi="宋体" w:cs="方正仿宋_GBK" w:hint="eastAsia"/>
          <w:bCs/>
          <w:sz w:val="32"/>
          <w:szCs w:val="32"/>
        </w:rPr>
        <w:t>：</w:t>
      </w:r>
      <w:r>
        <w:rPr>
          <w:rFonts w:ascii="仿宋_GB2312" w:eastAsia="仿宋_GB2312" w:hAnsi="宋体" w:cs="方正仿宋_GBK" w:hint="eastAsia"/>
          <w:sz w:val="32"/>
          <w:szCs w:val="32"/>
        </w:rPr>
        <w:t>天津市南开区古文化街崇仁宫大街</w:t>
      </w:r>
      <w:r>
        <w:rPr>
          <w:rFonts w:ascii="仿宋_GB2312" w:eastAsia="仿宋_GB2312" w:hAnsi="宋体" w:cs="方正仿宋_GBK" w:hint="eastAsia"/>
          <w:sz w:val="32"/>
          <w:szCs w:val="32"/>
        </w:rPr>
        <w:t>4-4-2</w:t>
      </w:r>
      <w:r>
        <w:rPr>
          <w:rFonts w:ascii="仿宋_GB2312" w:eastAsia="仿宋_GB2312" w:hAnsi="宋体" w:cs="方正仿宋_GBK" w:hint="eastAsia"/>
          <w:sz w:val="32"/>
          <w:szCs w:val="32"/>
        </w:rPr>
        <w:t>号</w:t>
      </w:r>
    </w:p>
    <w:p w:rsidR="00CD522B" w:rsidRDefault="00203292">
      <w:pPr>
        <w:autoSpaceDE w:val="0"/>
        <w:autoSpaceDN w:val="0"/>
        <w:spacing w:line="360" w:lineRule="auto"/>
        <w:ind w:firstLineChars="200" w:firstLine="640"/>
        <w:rPr>
          <w:rFonts w:ascii="仿宋_GB2312" w:eastAsia="仿宋_GB2312" w:hAnsi="宋体" w:cs="方正仿宋_GBK"/>
          <w:spacing w:val="20"/>
          <w:sz w:val="32"/>
          <w:szCs w:val="32"/>
        </w:rPr>
      </w:pPr>
      <w:r>
        <w:rPr>
          <w:rFonts w:ascii="仿宋_GB2312" w:eastAsia="仿宋_GB2312" w:hAnsi="宋体" w:cs="方正仿宋_GBK" w:hint="eastAsia"/>
          <w:sz w:val="32"/>
          <w:szCs w:val="32"/>
        </w:rPr>
        <w:t>你单位逾期未履行我</w:t>
      </w:r>
      <w:r>
        <w:rPr>
          <w:rFonts w:ascii="仿宋_GB2312" w:eastAsia="仿宋_GB2312" w:hAnsi="宋体" w:cs="方正仿宋_GBK" w:hint="eastAsia"/>
          <w:sz w:val="32"/>
          <w:szCs w:val="32"/>
        </w:rPr>
        <w:t>机关于</w:t>
      </w:r>
      <w:r>
        <w:rPr>
          <w:rFonts w:ascii="仿宋_GB2312" w:eastAsia="仿宋_GB2312" w:hAnsi="宋体" w:cs="方正仿宋_GBK" w:hint="eastAsia"/>
          <w:color w:val="000000"/>
          <w:sz w:val="32"/>
          <w:szCs w:val="32"/>
        </w:rPr>
        <w:t>2025</w:t>
      </w:r>
      <w:r>
        <w:rPr>
          <w:rFonts w:ascii="仿宋_GB2312" w:eastAsia="仿宋_GB2312" w:hAnsi="宋体" w:cs="方正仿宋_GBK" w:hint="eastAsia"/>
          <w:sz w:val="32"/>
          <w:szCs w:val="32"/>
        </w:rPr>
        <w:t>年</w:t>
      </w:r>
      <w:r>
        <w:rPr>
          <w:rFonts w:ascii="仿宋_GB2312" w:eastAsia="仿宋_GB2312" w:hAnsi="宋体" w:cs="方正仿宋_GBK" w:hint="eastAsia"/>
          <w:sz w:val="32"/>
          <w:szCs w:val="32"/>
        </w:rPr>
        <w:t>3</w:t>
      </w:r>
      <w:r>
        <w:rPr>
          <w:rFonts w:ascii="仿宋_GB2312" w:eastAsia="仿宋_GB2312" w:hAnsi="宋体" w:cs="方正仿宋_GBK" w:hint="eastAsia"/>
          <w:sz w:val="32"/>
          <w:szCs w:val="32"/>
        </w:rPr>
        <w:t>月</w:t>
      </w:r>
      <w:r>
        <w:rPr>
          <w:rFonts w:ascii="仿宋_GB2312" w:eastAsia="仿宋_GB2312" w:hAnsi="宋体" w:cs="方正仿宋_GBK" w:hint="eastAsia"/>
          <w:sz w:val="32"/>
          <w:szCs w:val="32"/>
        </w:rPr>
        <w:t>24</w:t>
      </w:r>
      <w:r>
        <w:rPr>
          <w:rFonts w:ascii="仿宋_GB2312" w:eastAsia="仿宋_GB2312" w:hAnsi="宋体" w:cs="方正仿宋_GBK" w:hint="eastAsia"/>
          <w:sz w:val="32"/>
          <w:szCs w:val="32"/>
        </w:rPr>
        <w:t>日作出的《社会保险费</w:t>
      </w:r>
      <w:r>
        <w:rPr>
          <w:rFonts w:ascii="仿宋_GB2312" w:eastAsia="仿宋_GB2312" w:hAnsi="宋体" w:cs="方正仿宋_GBK" w:hint="eastAsia"/>
          <w:sz w:val="32"/>
          <w:szCs w:val="32"/>
        </w:rPr>
        <w:t>限期缴纳通知书</w:t>
      </w:r>
      <w:r>
        <w:rPr>
          <w:rFonts w:ascii="仿宋_GB2312" w:eastAsia="仿宋_GB2312" w:hAnsi="宋体" w:cs="方正仿宋_GBK" w:hint="eastAsia"/>
          <w:sz w:val="32"/>
          <w:szCs w:val="32"/>
        </w:rPr>
        <w:t>》（</w:t>
      </w:r>
      <w:r>
        <w:rPr>
          <w:rFonts w:ascii="仿宋_GB2312" w:eastAsia="仿宋_GB2312" w:hAnsi="宋体" w:cs="方正仿宋_GBK" w:hint="eastAsia"/>
          <w:sz w:val="32"/>
          <w:szCs w:val="32"/>
        </w:rPr>
        <w:t>津开税鼓费限缴通〔</w:t>
      </w:r>
      <w:r>
        <w:rPr>
          <w:rFonts w:ascii="仿宋_GB2312" w:eastAsia="仿宋_GB2312" w:hAnsi="宋体" w:cs="方正仿宋_GBK" w:hint="eastAsia"/>
          <w:sz w:val="32"/>
          <w:szCs w:val="32"/>
        </w:rPr>
        <w:t>2025</w:t>
      </w:r>
      <w:r>
        <w:rPr>
          <w:rFonts w:ascii="仿宋_GB2312" w:eastAsia="仿宋_GB2312" w:hAnsi="宋体" w:cs="方正仿宋_GBK" w:hint="eastAsia"/>
          <w:sz w:val="32"/>
          <w:szCs w:val="32"/>
        </w:rPr>
        <w:t>〕</w:t>
      </w:r>
      <w:r>
        <w:rPr>
          <w:rFonts w:ascii="仿宋_GB2312" w:eastAsia="仿宋_GB2312" w:hAnsi="宋体" w:cs="方正仿宋_GBK" w:hint="eastAsia"/>
          <w:sz w:val="32"/>
          <w:szCs w:val="32"/>
        </w:rPr>
        <w:t>5</w:t>
      </w:r>
      <w:r>
        <w:rPr>
          <w:rFonts w:ascii="仿宋_GB2312" w:eastAsia="仿宋_GB2312" w:hAnsi="宋体" w:cs="方正仿宋_GBK" w:hint="eastAsia"/>
          <w:sz w:val="32"/>
          <w:szCs w:val="32"/>
        </w:rPr>
        <w:t xml:space="preserve">  </w:t>
      </w:r>
      <w:r>
        <w:rPr>
          <w:rFonts w:ascii="仿宋_GB2312" w:eastAsia="仿宋_GB2312" w:hAnsi="宋体" w:cs="方正仿宋_GBK" w:hint="eastAsia"/>
          <w:sz w:val="32"/>
          <w:szCs w:val="32"/>
        </w:rPr>
        <w:t>号</w:t>
      </w:r>
      <w:r>
        <w:rPr>
          <w:rFonts w:ascii="仿宋_GB2312" w:eastAsia="仿宋_GB2312" w:hAnsi="宋体" w:cs="方正仿宋_GBK" w:hint="eastAsia"/>
          <w:sz w:val="32"/>
          <w:szCs w:val="32"/>
        </w:rPr>
        <w:t>）。</w:t>
      </w:r>
      <w:r>
        <w:rPr>
          <w:rFonts w:ascii="仿宋_GB2312" w:eastAsia="仿宋_GB2312" w:hAnsi="宋体" w:cs="方正仿宋_GBK" w:hint="eastAsia"/>
          <w:sz w:val="32"/>
          <w:szCs w:val="32"/>
        </w:rPr>
        <w:t>根据《中华人民共和国行政强制法》第五十四条规定，现就相关事项催告如下：</w:t>
      </w:r>
    </w:p>
    <w:p w:rsidR="00CD522B" w:rsidRDefault="00203292">
      <w:pPr>
        <w:autoSpaceDE w:val="0"/>
        <w:autoSpaceDN w:val="0"/>
        <w:spacing w:line="360" w:lineRule="auto"/>
        <w:ind w:firstLineChars="200" w:firstLine="640"/>
        <w:rPr>
          <w:rFonts w:ascii="仿宋_GB2312" w:eastAsia="仿宋_GB2312" w:hAnsi="仿宋"/>
          <w:snapToGrid w:val="0"/>
          <w:sz w:val="32"/>
          <w:szCs w:val="32"/>
        </w:rPr>
      </w:pPr>
      <w:r>
        <w:rPr>
          <w:rFonts w:ascii="仿宋_GB2312" w:eastAsia="仿宋_GB2312" w:hAnsi="宋体" w:cs="方正仿宋_GBK" w:hint="eastAsia"/>
          <w:color w:val="000000"/>
          <w:sz w:val="32"/>
          <w:szCs w:val="32"/>
        </w:rPr>
        <w:t>限你单位</w:t>
      </w:r>
      <w:r>
        <w:rPr>
          <w:rFonts w:ascii="仿宋_GB2312" w:eastAsia="仿宋_GB2312" w:hAnsi="宋体" w:cs="方正仿宋_GBK" w:hint="eastAsia"/>
          <w:sz w:val="32"/>
          <w:szCs w:val="32"/>
        </w:rPr>
        <w:t>收到本催告书后</w:t>
      </w:r>
      <w:r>
        <w:rPr>
          <w:rFonts w:ascii="仿宋_GB2312" w:eastAsia="仿宋_GB2312" w:hAnsi="宋体" w:cs="方正仿宋_GBK" w:hint="eastAsia"/>
          <w:sz w:val="32"/>
          <w:szCs w:val="32"/>
        </w:rPr>
        <w:t>10</w:t>
      </w:r>
      <w:r>
        <w:rPr>
          <w:rFonts w:ascii="仿宋_GB2312" w:eastAsia="仿宋_GB2312" w:hAnsi="宋体" w:cs="方正仿宋_GBK" w:hint="eastAsia"/>
          <w:sz w:val="32"/>
          <w:szCs w:val="32"/>
        </w:rPr>
        <w:t>日内到</w:t>
      </w:r>
      <w:r>
        <w:rPr>
          <w:rFonts w:ascii="仿宋_GB2312" w:eastAsia="仿宋_GB2312" w:hAnsi="宋体" w:cs="方正仿宋_GBK" w:hint="eastAsia"/>
          <w:sz w:val="32"/>
          <w:szCs w:val="32"/>
        </w:rPr>
        <w:t>南开区</w:t>
      </w:r>
      <w:r>
        <w:rPr>
          <w:rFonts w:ascii="仿宋_GB2312" w:eastAsia="仿宋_GB2312" w:hAnsi="宋体" w:cs="方正仿宋_GBK" w:hint="eastAsia"/>
          <w:bCs/>
          <w:color w:val="000000"/>
          <w:sz w:val="32"/>
          <w:szCs w:val="32"/>
        </w:rPr>
        <w:t>税务</w:t>
      </w:r>
      <w:r>
        <w:rPr>
          <w:rFonts w:ascii="仿宋_GB2312" w:eastAsia="仿宋_GB2312" w:hAnsi="宋体" w:cs="方正仿宋_GBK" w:hint="eastAsia"/>
          <w:color w:val="000000"/>
          <w:sz w:val="32"/>
          <w:szCs w:val="32"/>
        </w:rPr>
        <w:t>局缴纳欠缴的社会保险费人民币</w:t>
      </w:r>
      <w:r>
        <w:rPr>
          <w:rFonts w:ascii="仿宋_GB2312" w:eastAsia="仿宋_GB2312" w:hAnsi="宋体" w:cs="方正仿宋_GBK" w:hint="eastAsia"/>
          <w:color w:val="000000"/>
          <w:sz w:val="32"/>
          <w:szCs w:val="32"/>
        </w:rPr>
        <w:t>(</w:t>
      </w:r>
      <w:r>
        <w:rPr>
          <w:rFonts w:ascii="仿宋_GB2312" w:eastAsia="仿宋_GB2312" w:hAnsi="宋体" w:cs="方正仿宋_GBK" w:hint="eastAsia"/>
          <w:color w:val="000000"/>
          <w:sz w:val="32"/>
          <w:szCs w:val="32"/>
        </w:rPr>
        <w:t>大写</w:t>
      </w:r>
      <w:r>
        <w:rPr>
          <w:rFonts w:ascii="仿宋_GB2312" w:eastAsia="仿宋_GB2312" w:hAnsi="宋体" w:cs="方正仿宋_GBK" w:hint="eastAsia"/>
          <w:color w:val="000000"/>
          <w:sz w:val="32"/>
          <w:szCs w:val="32"/>
        </w:rPr>
        <w:t>)</w:t>
      </w:r>
      <w:r>
        <w:rPr>
          <w:rFonts w:ascii="仿宋_GB2312" w:eastAsia="仿宋_GB2312" w:hAnsi="仿宋_GB2312" w:cs="仿宋_GB2312" w:hint="eastAsia"/>
          <w:sz w:val="32"/>
          <w:szCs w:val="32"/>
        </w:rPr>
        <w:t>叁仟捌佰叁拾肆元零陆分</w:t>
      </w:r>
      <w:r>
        <w:rPr>
          <w:rFonts w:ascii="仿宋_GB2312" w:eastAsia="仿宋_GB2312" w:hAnsi="仿宋_GB2312" w:cs="仿宋_GB2312" w:hint="eastAsia"/>
          <w:sz w:val="32"/>
          <w:szCs w:val="32"/>
        </w:rPr>
        <w:t>（</w:t>
      </w:r>
      <w:ins w:id="1" w:author="张帆" w:date="2023-12-26T17:19:00Z">
        <w:r>
          <w:rPr>
            <w:rFonts w:ascii="仿宋_GB2312" w:eastAsia="仿宋_GB2312" w:hAnsi="仿宋_GB2312" w:cs="仿宋_GB2312"/>
            <w:sz w:val="32"/>
            <w:szCs w:val="32"/>
            <w:rPrChange w:id="2" w:author="刘岩军" w:date="2023-12-27T00:21:00Z">
              <w:rPr>
                <w:rFonts w:eastAsia="仿宋_GB2312" w:cs="Times New Roman"/>
                <w:sz w:val="32"/>
                <w:szCs w:val="32"/>
              </w:rPr>
            </w:rPrChange>
          </w:rPr>
          <w:t>¥</w:t>
        </w:r>
      </w:ins>
      <w:r>
        <w:rPr>
          <w:rFonts w:ascii="仿宋_GB2312" w:eastAsia="仿宋_GB2312" w:hAnsi="仿宋_GB2312" w:cs="仿宋_GB2312" w:hint="eastAsia"/>
          <w:sz w:val="32"/>
          <w:szCs w:val="32"/>
        </w:rPr>
        <w:t>3834.06</w:t>
      </w:r>
      <w:r>
        <w:rPr>
          <w:rFonts w:ascii="仿宋_GB2312" w:eastAsia="仿宋_GB2312" w:hAnsi="仿宋_GB2312" w:cs="仿宋_GB2312" w:hint="eastAsia"/>
          <w:sz w:val="32"/>
          <w:szCs w:val="32"/>
        </w:rPr>
        <w:t>）</w:t>
      </w:r>
      <w:r>
        <w:rPr>
          <w:rFonts w:eastAsia="仿宋_GB2312" w:cs="Times New Roman" w:hint="eastAsia"/>
          <w:sz w:val="32"/>
          <w:szCs w:val="32"/>
        </w:rPr>
        <w:t>（其中包含本金、利息和保值费用）</w:t>
      </w:r>
      <w:r>
        <w:rPr>
          <w:rFonts w:ascii="仿宋_GB2312" w:eastAsia="仿宋_GB2312" w:hAnsi="仿宋" w:hint="eastAsia"/>
          <w:snapToGrid w:val="0"/>
          <w:sz w:val="32"/>
          <w:szCs w:val="32"/>
        </w:rPr>
        <w:t>和自欠缴之日起到缴纳之日止加收的滞纳金（</w:t>
      </w:r>
      <w:r>
        <w:rPr>
          <w:rFonts w:ascii="仿宋_GB2312" w:eastAsia="仿宋_GB2312" w:hAnsi="仿宋" w:hint="eastAsia"/>
          <w:snapToGrid w:val="0"/>
          <w:sz w:val="32"/>
          <w:szCs w:val="32"/>
        </w:rPr>
        <w:t>2011</w:t>
      </w:r>
      <w:r>
        <w:rPr>
          <w:rFonts w:ascii="仿宋_GB2312" w:eastAsia="仿宋_GB2312" w:hAnsi="仿宋" w:hint="eastAsia"/>
          <w:snapToGrid w:val="0"/>
          <w:sz w:val="32"/>
          <w:szCs w:val="32"/>
        </w:rPr>
        <w:t>年</w:t>
      </w:r>
      <w:r>
        <w:rPr>
          <w:rFonts w:ascii="仿宋_GB2312" w:eastAsia="仿宋_GB2312" w:hAnsi="仿宋" w:hint="eastAsia"/>
          <w:snapToGrid w:val="0"/>
          <w:sz w:val="32"/>
          <w:szCs w:val="32"/>
        </w:rPr>
        <w:t>7</w:t>
      </w:r>
      <w:r>
        <w:rPr>
          <w:rFonts w:ascii="仿宋_GB2312" w:eastAsia="仿宋_GB2312" w:hAnsi="仿宋" w:hint="eastAsia"/>
          <w:snapToGrid w:val="0"/>
          <w:sz w:val="32"/>
          <w:szCs w:val="32"/>
        </w:rPr>
        <w:t>月</w:t>
      </w:r>
      <w:r>
        <w:rPr>
          <w:rFonts w:ascii="仿宋_GB2312" w:eastAsia="仿宋_GB2312" w:hAnsi="仿宋" w:hint="eastAsia"/>
          <w:snapToGrid w:val="0"/>
          <w:sz w:val="32"/>
          <w:szCs w:val="32"/>
        </w:rPr>
        <w:t>1</w:t>
      </w:r>
      <w:r>
        <w:rPr>
          <w:rFonts w:ascii="仿宋_GB2312" w:eastAsia="仿宋_GB2312" w:hAnsi="仿宋" w:hint="eastAsia"/>
          <w:snapToGrid w:val="0"/>
          <w:sz w:val="32"/>
          <w:szCs w:val="32"/>
        </w:rPr>
        <w:t>日后欠缴的社会保险费按日加收万分之五滞纳金）。其中费款所属期在</w:t>
      </w:r>
      <w:r>
        <w:rPr>
          <w:rFonts w:ascii="仿宋_GB2312" w:eastAsia="仿宋_GB2312" w:hAnsi="仿宋" w:hint="eastAsia"/>
          <w:snapToGrid w:val="0"/>
          <w:sz w:val="32"/>
          <w:szCs w:val="32"/>
        </w:rPr>
        <w:t>2023</w:t>
      </w:r>
      <w:r>
        <w:rPr>
          <w:rFonts w:ascii="仿宋_GB2312" w:eastAsia="仿宋_GB2312" w:hAnsi="仿宋" w:hint="eastAsia"/>
          <w:snapToGrid w:val="0"/>
          <w:sz w:val="32"/>
          <w:szCs w:val="32"/>
        </w:rPr>
        <w:t>年</w:t>
      </w:r>
      <w:r>
        <w:rPr>
          <w:rFonts w:ascii="仿宋_GB2312" w:eastAsia="仿宋_GB2312" w:hAnsi="仿宋" w:hint="eastAsia"/>
          <w:snapToGrid w:val="0"/>
          <w:sz w:val="32"/>
          <w:szCs w:val="32"/>
        </w:rPr>
        <w:t>1</w:t>
      </w:r>
      <w:r>
        <w:rPr>
          <w:rFonts w:ascii="仿宋_GB2312" w:eastAsia="仿宋_GB2312" w:hAnsi="仿宋" w:hint="eastAsia"/>
          <w:snapToGrid w:val="0"/>
          <w:sz w:val="32"/>
          <w:szCs w:val="32"/>
        </w:rPr>
        <w:t>月至</w:t>
      </w:r>
      <w:r>
        <w:rPr>
          <w:rFonts w:ascii="仿宋_GB2312" w:eastAsia="仿宋_GB2312" w:hAnsi="仿宋" w:hint="eastAsia"/>
          <w:snapToGrid w:val="0"/>
          <w:sz w:val="32"/>
          <w:szCs w:val="32"/>
        </w:rPr>
        <w:t>2023</w:t>
      </w:r>
      <w:r>
        <w:rPr>
          <w:rFonts w:ascii="仿宋_GB2312" w:eastAsia="仿宋_GB2312" w:hAnsi="仿宋" w:hint="eastAsia"/>
          <w:snapToGrid w:val="0"/>
          <w:sz w:val="32"/>
          <w:szCs w:val="32"/>
        </w:rPr>
        <w:t>年</w:t>
      </w:r>
      <w:r>
        <w:rPr>
          <w:rFonts w:ascii="仿宋_GB2312" w:eastAsia="仿宋_GB2312" w:hAnsi="仿宋" w:hint="eastAsia"/>
          <w:snapToGrid w:val="0"/>
          <w:sz w:val="32"/>
          <w:szCs w:val="32"/>
        </w:rPr>
        <w:t>5</w:t>
      </w:r>
      <w:r>
        <w:rPr>
          <w:rFonts w:ascii="仿宋_GB2312" w:eastAsia="仿宋_GB2312" w:hAnsi="仿宋" w:hint="eastAsia"/>
          <w:snapToGrid w:val="0"/>
          <w:sz w:val="32"/>
          <w:szCs w:val="32"/>
        </w:rPr>
        <w:t>月期间的，须先前往天津市社会保险基金管理中心南开分中心和天津市医疗保障基金管理中心南开分中心办理应缴费额核定手续。</w:t>
      </w:r>
    </w:p>
    <w:p w:rsidR="00CD522B" w:rsidRDefault="00203292">
      <w:pPr>
        <w:autoSpaceDE w:val="0"/>
        <w:autoSpaceDN w:val="0"/>
        <w:spacing w:line="360" w:lineRule="auto"/>
        <w:ind w:firstLineChars="200" w:firstLine="640"/>
        <w:rPr>
          <w:rFonts w:ascii="仿宋_GB2312" w:eastAsia="仿宋_GB2312" w:hAnsi="仿宋" w:cs="Times New Roman"/>
          <w:snapToGrid w:val="0"/>
          <w:sz w:val="32"/>
          <w:szCs w:val="32"/>
        </w:rPr>
      </w:pPr>
      <w:r>
        <w:rPr>
          <w:rFonts w:ascii="仿宋_GB2312" w:eastAsia="仿宋_GB2312" w:hAnsi="仿宋" w:hint="eastAsia"/>
          <w:snapToGrid w:val="0"/>
          <w:sz w:val="32"/>
          <w:szCs w:val="32"/>
        </w:rPr>
        <w:t>逾期仍未履行义务的，我机关</w:t>
      </w:r>
      <w:r>
        <w:rPr>
          <w:rFonts w:ascii="仿宋_GB2312" w:eastAsia="仿宋_GB2312" w:hAnsi="仿宋" w:cs="Times New Roman" w:hint="eastAsia"/>
          <w:snapToGrid w:val="0"/>
          <w:sz w:val="32"/>
          <w:szCs w:val="32"/>
        </w:rPr>
        <w:t>将依法申请人民法院强制</w:t>
      </w:r>
      <w:r>
        <w:rPr>
          <w:rFonts w:ascii="仿宋_GB2312" w:eastAsia="仿宋_GB2312" w:hAnsi="仿宋" w:cs="Times New Roman" w:hint="eastAsia"/>
          <w:snapToGrid w:val="0"/>
          <w:sz w:val="32"/>
          <w:szCs w:val="32"/>
        </w:rPr>
        <w:lastRenderedPageBreak/>
        <w:t>执行。</w:t>
      </w:r>
    </w:p>
    <w:p w:rsidR="00CD522B" w:rsidRDefault="00203292">
      <w:pPr>
        <w:autoSpaceDE w:val="0"/>
        <w:autoSpaceDN w:val="0"/>
        <w:spacing w:line="360" w:lineRule="auto"/>
        <w:ind w:firstLineChars="200" w:firstLine="640"/>
        <w:rPr>
          <w:rFonts w:ascii="仿宋_GB2312" w:eastAsia="仿宋_GB2312" w:hAnsi="宋体" w:cs="方正仿宋_GBK"/>
          <w:sz w:val="32"/>
          <w:szCs w:val="32"/>
        </w:rPr>
      </w:pPr>
      <w:r>
        <w:rPr>
          <w:rFonts w:ascii="仿宋_GB2312" w:eastAsia="仿宋_GB2312" w:hAnsi="宋体" w:cs="方正仿宋_GBK" w:hint="eastAsia"/>
          <w:sz w:val="32"/>
          <w:szCs w:val="32"/>
        </w:rPr>
        <w:t>你单位收到本催告书之日起</w:t>
      </w:r>
      <w:r>
        <w:rPr>
          <w:rFonts w:ascii="仿宋_GB2312" w:eastAsia="仿宋_GB2312" w:hAnsi="宋体" w:cs="方正仿宋_GBK" w:hint="eastAsia"/>
          <w:sz w:val="32"/>
          <w:szCs w:val="32"/>
        </w:rPr>
        <w:t>3</w:t>
      </w:r>
      <w:r>
        <w:rPr>
          <w:rFonts w:ascii="仿宋_GB2312" w:eastAsia="仿宋_GB2312" w:hAnsi="宋体" w:cs="方正仿宋_GBK" w:hint="eastAsia"/>
          <w:sz w:val="32"/>
          <w:szCs w:val="32"/>
        </w:rPr>
        <w:t>日内，可以向我</w:t>
      </w:r>
      <w:r>
        <w:rPr>
          <w:rFonts w:ascii="仿宋_GB2312" w:eastAsia="仿宋_GB2312" w:hAnsi="宋体" w:cs="方正仿宋_GBK" w:hint="eastAsia"/>
          <w:sz w:val="32"/>
          <w:szCs w:val="32"/>
        </w:rPr>
        <w:t>机关</w:t>
      </w:r>
      <w:r>
        <w:rPr>
          <w:rFonts w:ascii="仿宋_GB2312" w:eastAsia="仿宋_GB2312" w:hAnsi="宋体" w:cs="方正仿宋_GBK" w:hint="eastAsia"/>
          <w:sz w:val="32"/>
          <w:szCs w:val="32"/>
        </w:rPr>
        <w:t>提出陈述和申辩意见；逾期未提出的，视为放弃陈述、申辩权利。</w:t>
      </w:r>
    </w:p>
    <w:p w:rsidR="00CD522B" w:rsidRDefault="00203292">
      <w:pPr>
        <w:autoSpaceDE w:val="0"/>
        <w:autoSpaceDN w:val="0"/>
        <w:spacing w:line="360" w:lineRule="auto"/>
        <w:ind w:firstLine="480"/>
        <w:rPr>
          <w:rFonts w:ascii="仿宋_GB2312" w:eastAsia="仿宋_GB2312" w:hAnsi="宋体" w:cs="方正仿宋_GBK"/>
          <w:sz w:val="32"/>
          <w:szCs w:val="32"/>
        </w:rPr>
      </w:pPr>
      <w:r>
        <w:rPr>
          <w:rFonts w:ascii="仿宋_GB2312" w:eastAsia="仿宋_GB2312" w:hAnsi="宋体" w:cs="方正仿宋_GBK" w:hint="eastAsia"/>
          <w:sz w:val="32"/>
          <w:szCs w:val="32"/>
        </w:rPr>
        <w:t>联系人：</w:t>
      </w:r>
      <w:r>
        <w:rPr>
          <w:rFonts w:ascii="仿宋_GB2312" w:eastAsia="仿宋_GB2312" w:hAnsi="宋体" w:cs="方正仿宋_GBK" w:hint="eastAsia"/>
          <w:sz w:val="32"/>
          <w:szCs w:val="32"/>
        </w:rPr>
        <w:t>王齐旺</w:t>
      </w:r>
      <w:r>
        <w:rPr>
          <w:rFonts w:ascii="仿宋_GB2312" w:eastAsia="仿宋_GB2312" w:hAnsi="宋体" w:cs="方正仿宋_GBK" w:hint="eastAsia"/>
          <w:sz w:val="32"/>
          <w:szCs w:val="32"/>
        </w:rPr>
        <w:t xml:space="preserve">            </w:t>
      </w:r>
    </w:p>
    <w:p w:rsidR="00CD522B" w:rsidRDefault="00203292">
      <w:pPr>
        <w:autoSpaceDE w:val="0"/>
        <w:autoSpaceDN w:val="0"/>
        <w:spacing w:line="360" w:lineRule="auto"/>
        <w:ind w:firstLine="480"/>
        <w:rPr>
          <w:rFonts w:ascii="仿宋_GB2312" w:eastAsia="仿宋_GB2312" w:hAnsi="宋体" w:cs="方正仿宋_GBK"/>
          <w:sz w:val="32"/>
          <w:szCs w:val="32"/>
        </w:rPr>
      </w:pPr>
      <w:r>
        <w:rPr>
          <w:rFonts w:ascii="仿宋_GB2312" w:eastAsia="仿宋_GB2312" w:hAnsi="宋体" w:cs="方正仿宋_GBK" w:hint="eastAsia"/>
          <w:sz w:val="32"/>
          <w:szCs w:val="32"/>
        </w:rPr>
        <w:t>联系电话：</w:t>
      </w:r>
      <w:r>
        <w:rPr>
          <w:rFonts w:ascii="仿宋_GB2312" w:eastAsia="仿宋_GB2312" w:hAnsi="宋体" w:cs="方正仿宋_GBK" w:hint="eastAsia"/>
          <w:sz w:val="32"/>
          <w:szCs w:val="32"/>
        </w:rPr>
        <w:t>23453063</w:t>
      </w:r>
    </w:p>
    <w:p w:rsidR="00CD522B" w:rsidRDefault="00203292">
      <w:pPr>
        <w:autoSpaceDE w:val="0"/>
        <w:autoSpaceDN w:val="0"/>
        <w:spacing w:line="360" w:lineRule="auto"/>
        <w:ind w:firstLine="480"/>
        <w:rPr>
          <w:rFonts w:ascii="仿宋_GB2312" w:eastAsia="仿宋_GB2312" w:hAnsi="宋体" w:cs="方正仿宋_GBK"/>
          <w:sz w:val="32"/>
          <w:szCs w:val="32"/>
        </w:rPr>
      </w:pPr>
      <w:r>
        <w:rPr>
          <w:rFonts w:ascii="仿宋_GB2312" w:eastAsia="仿宋_GB2312" w:hAnsi="宋体" w:cs="方正仿宋_GBK" w:hint="eastAsia"/>
          <w:sz w:val="32"/>
          <w:szCs w:val="32"/>
        </w:rPr>
        <w:t>地址：</w:t>
      </w:r>
      <w:r>
        <w:rPr>
          <w:rFonts w:ascii="仿宋_GB2312" w:eastAsia="仿宋_GB2312" w:hAnsi="宋体" w:cs="方正仿宋_GBK" w:hint="eastAsia"/>
          <w:sz w:val="32"/>
          <w:szCs w:val="32"/>
        </w:rPr>
        <w:t>天津市南开区新泉大厦</w:t>
      </w:r>
      <w:r>
        <w:rPr>
          <w:rFonts w:ascii="仿宋_GB2312" w:eastAsia="仿宋_GB2312" w:hAnsi="宋体" w:cs="方正仿宋_GBK" w:hint="eastAsia"/>
          <w:sz w:val="32"/>
          <w:szCs w:val="32"/>
        </w:rPr>
        <w:t>B</w:t>
      </w:r>
      <w:r>
        <w:rPr>
          <w:rFonts w:ascii="仿宋_GB2312" w:eastAsia="仿宋_GB2312" w:hAnsi="宋体" w:cs="方正仿宋_GBK" w:hint="eastAsia"/>
          <w:sz w:val="32"/>
          <w:szCs w:val="32"/>
        </w:rPr>
        <w:t>座</w:t>
      </w:r>
      <w:r>
        <w:rPr>
          <w:rFonts w:ascii="仿宋_GB2312" w:eastAsia="仿宋_GB2312" w:hAnsi="宋体" w:cs="方正仿宋_GBK" w:hint="eastAsia"/>
          <w:sz w:val="32"/>
          <w:szCs w:val="32"/>
        </w:rPr>
        <w:t>1001</w:t>
      </w:r>
    </w:p>
    <w:p w:rsidR="00CD522B" w:rsidRDefault="00203292">
      <w:pPr>
        <w:autoSpaceDE w:val="0"/>
        <w:autoSpaceDN w:val="0"/>
        <w:spacing w:line="360" w:lineRule="auto"/>
        <w:ind w:firstLine="480"/>
        <w:rPr>
          <w:rFonts w:ascii="仿宋_GB2312" w:eastAsia="仿宋_GB2312" w:hAnsi="宋体" w:cs="方正仿宋_GBK"/>
          <w:sz w:val="32"/>
          <w:szCs w:val="32"/>
        </w:rPr>
      </w:pPr>
      <w:r>
        <w:rPr>
          <w:rFonts w:ascii="仿宋_GB2312" w:eastAsia="仿宋_GB2312" w:hAnsi="宋体" w:cs="方正仿宋_GBK" w:hint="eastAsia"/>
          <w:sz w:val="32"/>
          <w:szCs w:val="32"/>
        </w:rPr>
        <w:t>执法人员（检查证号）：</w:t>
      </w:r>
      <w:r>
        <w:rPr>
          <w:rFonts w:ascii="仿宋_GB2312" w:eastAsia="仿宋_GB2312" w:hAnsi="宋体" w:cs="方正仿宋_GBK" w:hint="eastAsia"/>
          <w:sz w:val="32"/>
          <w:szCs w:val="32"/>
        </w:rPr>
        <w:t xml:space="preserve"> </w:t>
      </w:r>
      <w:r>
        <w:rPr>
          <w:rFonts w:ascii="仿宋_GB2312" w:eastAsia="仿宋_GB2312" w:hAnsi="宋体" w:cs="方正仿宋_GBK" w:hint="eastAsia"/>
          <w:sz w:val="32"/>
          <w:szCs w:val="32"/>
        </w:rPr>
        <w:t>120000220146</w:t>
      </w:r>
      <w:r>
        <w:rPr>
          <w:rFonts w:ascii="仿宋_GB2312" w:eastAsia="仿宋_GB2312" w:hAnsi="宋体" w:cs="方正仿宋_GBK" w:hint="eastAsia"/>
          <w:sz w:val="32"/>
          <w:szCs w:val="32"/>
        </w:rPr>
        <w:t xml:space="preserve">                </w:t>
      </w:r>
    </w:p>
    <w:p w:rsidR="00CD522B" w:rsidRDefault="00CD522B">
      <w:pPr>
        <w:autoSpaceDE w:val="0"/>
        <w:autoSpaceDN w:val="0"/>
        <w:spacing w:line="360" w:lineRule="auto"/>
        <w:ind w:firstLine="480"/>
        <w:rPr>
          <w:rFonts w:ascii="仿宋_GB2312" w:eastAsia="仿宋_GB2312" w:hAnsi="宋体" w:cs="方正仿宋_GBK"/>
          <w:sz w:val="32"/>
          <w:szCs w:val="32"/>
        </w:rPr>
      </w:pPr>
    </w:p>
    <w:p w:rsidR="00CD522B" w:rsidRDefault="00CD522B">
      <w:pPr>
        <w:pStyle w:val="a0"/>
      </w:pPr>
    </w:p>
    <w:p w:rsidR="00CD522B" w:rsidRDefault="00CD522B">
      <w:pPr>
        <w:pStyle w:val="a0"/>
      </w:pPr>
    </w:p>
    <w:p w:rsidR="00CD522B" w:rsidRDefault="00203292">
      <w:pPr>
        <w:spacing w:line="360" w:lineRule="auto"/>
        <w:ind w:firstLineChars="500" w:firstLine="1600"/>
        <w:jc w:val="left"/>
        <w:rPr>
          <w:rFonts w:ascii="仿宋_GB2312" w:eastAsia="仿宋_GB2312" w:hAnsi="宋体"/>
          <w:sz w:val="32"/>
          <w:szCs w:val="32"/>
        </w:rPr>
      </w:pPr>
      <w:r>
        <w:rPr>
          <w:rFonts w:ascii="宋体" w:eastAsia="仿宋_GB2312" w:hAnsi="宋体" w:hint="eastAsia"/>
          <w:snapToGrid w:val="0"/>
          <w:color w:val="000000"/>
          <w:sz w:val="32"/>
          <w:szCs w:val="32"/>
        </w:rPr>
        <w:t xml:space="preserve">                       </w:t>
      </w:r>
      <w:r>
        <w:rPr>
          <w:rFonts w:ascii="仿宋_GB2312" w:eastAsia="仿宋_GB2312" w:hAnsi="宋体" w:hint="eastAsia"/>
          <w:snapToGrid w:val="0"/>
          <w:color w:val="000000"/>
          <w:sz w:val="32"/>
          <w:szCs w:val="32"/>
        </w:rPr>
        <w:t>税务机关（公章）</w:t>
      </w:r>
    </w:p>
    <w:p w:rsidR="00CD522B" w:rsidRDefault="00203292">
      <w:pPr>
        <w:spacing w:line="520" w:lineRule="exact"/>
        <w:rPr>
          <w:rFonts w:ascii="仿宋_GB2312" w:eastAsia="仿宋_GB2312" w:hAnsi="宋体"/>
          <w:snapToGrid w:val="0"/>
          <w:color w:val="000000"/>
          <w:sz w:val="32"/>
          <w:szCs w:val="32"/>
        </w:rPr>
      </w:pPr>
      <w:r>
        <w:rPr>
          <w:rFonts w:ascii="宋体" w:eastAsia="仿宋_GB2312" w:hAnsi="宋体" w:hint="eastAsia"/>
          <w:snapToGrid w:val="0"/>
          <w:color w:val="000000"/>
          <w:sz w:val="32"/>
          <w:szCs w:val="32"/>
        </w:rPr>
        <w:t xml:space="preserve">                   </w:t>
      </w:r>
      <w:r>
        <w:rPr>
          <w:rFonts w:ascii="宋体" w:eastAsia="仿宋_GB2312" w:hAnsi="宋体" w:hint="eastAsia"/>
          <w:snapToGrid w:val="0"/>
          <w:color w:val="000000"/>
          <w:sz w:val="32"/>
          <w:szCs w:val="32"/>
        </w:rPr>
        <w:t xml:space="preserve">            2025</w:t>
      </w:r>
      <w:r>
        <w:rPr>
          <w:rFonts w:ascii="仿宋_GB2312" w:eastAsia="仿宋_GB2312" w:hAnsi="宋体" w:hint="eastAsia"/>
          <w:snapToGrid w:val="0"/>
          <w:color w:val="000000"/>
          <w:sz w:val="32"/>
          <w:szCs w:val="32"/>
        </w:rPr>
        <w:t>年</w:t>
      </w:r>
      <w:r>
        <w:rPr>
          <w:rFonts w:ascii="仿宋_GB2312" w:eastAsia="仿宋_GB2312" w:hAnsi="宋体" w:hint="eastAsia"/>
          <w:snapToGrid w:val="0"/>
          <w:color w:val="000000"/>
          <w:sz w:val="32"/>
          <w:szCs w:val="32"/>
        </w:rPr>
        <w:t>10</w:t>
      </w:r>
      <w:r>
        <w:rPr>
          <w:rFonts w:ascii="仿宋_GB2312" w:eastAsia="仿宋_GB2312" w:hAnsi="宋体" w:hint="eastAsia"/>
          <w:snapToGrid w:val="0"/>
          <w:color w:val="000000"/>
          <w:sz w:val="32"/>
          <w:szCs w:val="32"/>
        </w:rPr>
        <w:t>月</w:t>
      </w:r>
      <w:r>
        <w:rPr>
          <w:rFonts w:ascii="仿宋_GB2312" w:eastAsia="仿宋_GB2312" w:hAnsi="宋体" w:hint="eastAsia"/>
          <w:snapToGrid w:val="0"/>
          <w:color w:val="000000"/>
          <w:sz w:val="32"/>
          <w:szCs w:val="32"/>
        </w:rPr>
        <w:t>17</w:t>
      </w:r>
      <w:r>
        <w:rPr>
          <w:rFonts w:ascii="仿宋_GB2312" w:eastAsia="仿宋_GB2312" w:hAnsi="宋体" w:hint="eastAsia"/>
          <w:snapToGrid w:val="0"/>
          <w:color w:val="000000"/>
          <w:sz w:val="32"/>
          <w:szCs w:val="32"/>
        </w:rPr>
        <w:t>日</w:t>
      </w:r>
    </w:p>
    <w:p w:rsidR="00CD522B" w:rsidRDefault="00CD522B">
      <w:pPr>
        <w:rPr>
          <w:rFonts w:ascii="仿宋" w:eastAsia="仿宋" w:hAnsi="仿宋" w:cs="仿宋"/>
          <w:sz w:val="32"/>
          <w:szCs w:val="32"/>
        </w:rPr>
      </w:pPr>
    </w:p>
    <w:sectPr w:rsidR="00CD52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帆">
    <w15:presenceInfo w15:providerId="None" w15:userId="张帆"/>
  </w15:person>
  <w15:person w15:author="刘岩军">
    <w15:presenceInfo w15:providerId="None" w15:userId="刘岩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22B"/>
    <w:rsid w:val="00203292"/>
    <w:rsid w:val="00CD522B"/>
    <w:rsid w:val="01B72A7D"/>
    <w:rsid w:val="067820C4"/>
    <w:rsid w:val="16466E87"/>
    <w:rsid w:val="1D4C4F49"/>
    <w:rsid w:val="2A74012E"/>
    <w:rsid w:val="2D9101E4"/>
    <w:rsid w:val="47E11AFC"/>
    <w:rsid w:val="4E4A1891"/>
    <w:rsid w:val="58CF0A8F"/>
    <w:rsid w:val="616B4F98"/>
    <w:rsid w:val="6C1B75B9"/>
    <w:rsid w:val="6CC3076A"/>
    <w:rsid w:val="6F467CBE"/>
    <w:rsid w:val="71595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uiPriority w:val="9"/>
    <w:qFormat/>
    <w:pPr>
      <w:keepNext/>
      <w:keepLines/>
      <w:spacing w:before="100" w:after="90" w:line="576" w:lineRule="auto"/>
      <w:jc w:val="center"/>
      <w:outlineLvl w:val="0"/>
    </w:pPr>
    <w:rPr>
      <w:rFonts w:eastAsia="华文中宋"/>
      <w:b/>
      <w:kern w:val="44"/>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qFormat/>
    <w:pPr>
      <w:spacing w:after="120"/>
    </w:pPr>
    <w:rPr>
      <w:rFonts w:ascii="Calibri" w:eastAsia="宋体" w:hAnsi="Calibri"/>
    </w:rPr>
  </w:style>
  <w:style w:type="character" w:customStyle="1" w:styleId="1Char">
    <w:name w:val="标题 1 Char"/>
    <w:link w:val="1"/>
    <w:qFormat/>
    <w:rPr>
      <w:rFonts w:eastAsia="华文中宋"/>
      <w:b/>
      <w:kern w:val="44"/>
      <w:sz w:val="40"/>
    </w:rPr>
  </w:style>
  <w:style w:type="paragraph" w:styleId="a4">
    <w:name w:val="Balloon Text"/>
    <w:basedOn w:val="a"/>
    <w:link w:val="Char"/>
    <w:rsid w:val="00203292"/>
    <w:rPr>
      <w:sz w:val="18"/>
      <w:szCs w:val="18"/>
    </w:rPr>
  </w:style>
  <w:style w:type="character" w:customStyle="1" w:styleId="Char">
    <w:name w:val="批注框文本 Char"/>
    <w:basedOn w:val="a1"/>
    <w:link w:val="a4"/>
    <w:rsid w:val="00203292"/>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uiPriority w:val="9"/>
    <w:qFormat/>
    <w:pPr>
      <w:keepNext/>
      <w:keepLines/>
      <w:spacing w:before="100" w:after="90" w:line="576" w:lineRule="auto"/>
      <w:jc w:val="center"/>
      <w:outlineLvl w:val="0"/>
    </w:pPr>
    <w:rPr>
      <w:rFonts w:eastAsia="华文中宋"/>
      <w:b/>
      <w:kern w:val="44"/>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qFormat/>
    <w:pPr>
      <w:spacing w:after="120"/>
    </w:pPr>
    <w:rPr>
      <w:rFonts w:ascii="Calibri" w:eastAsia="宋体" w:hAnsi="Calibri"/>
    </w:rPr>
  </w:style>
  <w:style w:type="character" w:customStyle="1" w:styleId="1Char">
    <w:name w:val="标题 1 Char"/>
    <w:link w:val="1"/>
    <w:qFormat/>
    <w:rPr>
      <w:rFonts w:eastAsia="华文中宋"/>
      <w:b/>
      <w:kern w:val="44"/>
      <w:sz w:val="40"/>
    </w:rPr>
  </w:style>
  <w:style w:type="paragraph" w:styleId="a4">
    <w:name w:val="Balloon Text"/>
    <w:basedOn w:val="a"/>
    <w:link w:val="Char"/>
    <w:rsid w:val="00203292"/>
    <w:rPr>
      <w:sz w:val="18"/>
      <w:szCs w:val="18"/>
    </w:rPr>
  </w:style>
  <w:style w:type="character" w:customStyle="1" w:styleId="Char">
    <w:name w:val="批注框文本 Char"/>
    <w:basedOn w:val="a1"/>
    <w:link w:val="a4"/>
    <w:rsid w:val="0020329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108</Words>
  <Characters>618</Characters>
  <Application>Microsoft Office Word</Application>
  <DocSecurity>0</DocSecurity>
  <Lines>5</Lines>
  <Paragraphs>1</Paragraphs>
  <ScaleCrop>false</ScaleCrop>
  <Company/>
  <LinksUpToDate>false</LinksUpToDate>
  <CharactersWithSpaces>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nkds</dc:creator>
  <cp:lastModifiedBy> </cp:lastModifiedBy>
  <cp:revision>2</cp:revision>
  <cp:lastPrinted>2025-04-01T00:55:00Z</cp:lastPrinted>
  <dcterms:created xsi:type="dcterms:W3CDTF">2025-01-10T01:12:00Z</dcterms:created>
  <dcterms:modified xsi:type="dcterms:W3CDTF">2025-10-29T02:19:00Z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