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ins w:id="0" w:author="张帆" w:date="2023-12-26T17:19:00Z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ins w:id="1" w:author="张帆" w:date="2023-12-26T17:19:00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</w:rPr>
          <w:t>附件</w:t>
        </w:r>
      </w:ins>
      <w:ins w:id="2" w:author="张帆" w:date="2023-12-26T17:19:00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</w:rPr>
          <w:t>10：</w:t>
        </w:r>
      </w:ins>
    </w:p>
    <w:p>
      <w:pPr>
        <w:spacing w:line="360" w:lineRule="auto"/>
        <w:jc w:val="center"/>
        <w:rPr>
          <w:ins w:id="3" w:author="张帆" w:date="2023-12-26T17:19:00Z"/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ins w:id="4" w:author="张帆" w:date="2023-12-26T17:19:00Z"/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蓟州区</w:t>
      </w:r>
      <w:ins w:id="5" w:author="张帆" w:date="2023-12-26T17:19:00Z">
        <w:r>
          <w:rPr>
            <w:rFonts w:hint="eastAsia"/>
            <w:b/>
            <w:sz w:val="44"/>
            <w:szCs w:val="44"/>
            <w:lang w:eastAsia="zh-CN"/>
          </w:rPr>
          <w:t>税务局</w:t>
        </w:r>
      </w:ins>
      <w:r>
        <w:rPr>
          <w:rFonts w:hint="eastAsia"/>
          <w:b/>
          <w:sz w:val="44"/>
          <w:szCs w:val="44"/>
          <w:lang w:eastAsia="zh-CN"/>
        </w:rPr>
        <w:t>渔阳税务</w:t>
      </w:r>
      <w:ins w:id="6" w:author="张帆" w:date="2023-12-26T17:19:00Z">
        <w:r>
          <w:rPr>
            <w:rFonts w:hint="eastAsia"/>
            <w:b/>
            <w:sz w:val="44"/>
            <w:szCs w:val="44"/>
            <w:lang w:eastAsia="zh-CN"/>
          </w:rPr>
          <w:t>所</w:t>
        </w:r>
      </w:ins>
    </w:p>
    <w:p>
      <w:pPr>
        <w:spacing w:line="360" w:lineRule="auto"/>
        <w:jc w:val="center"/>
        <w:rPr>
          <w:ins w:id="7" w:author="张帆" w:date="2023-12-26T17:19:00Z"/>
          <w:rFonts w:hint="eastAsia"/>
          <w:b/>
          <w:sz w:val="44"/>
          <w:szCs w:val="44"/>
        </w:rPr>
      </w:pPr>
      <w:ins w:id="8" w:author="张帆" w:date="2023-12-26T17:19:00Z">
        <w:r>
          <w:rPr>
            <w:rFonts w:hint="eastAsia"/>
            <w:b/>
            <w:sz w:val="44"/>
            <w:szCs w:val="44"/>
            <w:lang w:eastAsia="zh-CN"/>
          </w:rPr>
          <w:t>社会保险费缴费</w:t>
        </w:r>
      </w:ins>
      <w:ins w:id="9" w:author="张帆" w:date="2023-12-26T17:19:00Z">
        <w:r>
          <w:rPr>
            <w:rFonts w:hint="eastAsia"/>
            <w:b/>
            <w:sz w:val="44"/>
            <w:szCs w:val="44"/>
          </w:rPr>
          <w:t>评估（检查）通知书</w:t>
        </w:r>
      </w:ins>
    </w:p>
    <w:p>
      <w:pPr>
        <w:snapToGrid w:val="0"/>
        <w:spacing w:before="156" w:beforeLines="50" w:after="156" w:afterLines="50" w:line="360" w:lineRule="auto"/>
        <w:jc w:val="center"/>
        <w:rPr>
          <w:ins w:id="10" w:author="张帆" w:date="2023-12-26T17:19:00Z"/>
          <w:rFonts w:hint="eastAsia" w:ascii="仿宋_GB2312" w:hAnsi="仿宋_GB2312" w:eastAsia="仿宋_GB2312" w:cs="仿宋_GB2312"/>
          <w:sz w:val="32"/>
          <w:szCs w:val="32"/>
        </w:rPr>
      </w:pPr>
      <w:ins w:id="11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津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蓟</w:t>
      </w:r>
      <w:ins w:id="12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税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渔</w:t>
      </w:r>
      <w:ins w:id="13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费</w:t>
        </w:r>
      </w:ins>
      <w:ins w:id="14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lang w:eastAsia="zh-CN"/>
          </w:rPr>
          <w:t>检通</w:t>
        </w:r>
      </w:ins>
      <w:ins w:id="15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〔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ins w:id="16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〕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07</w:t>
      </w:r>
      <w:ins w:id="17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号</w:t>
        </w:r>
      </w:ins>
    </w:p>
    <w:p>
      <w:pPr>
        <w:spacing w:line="600" w:lineRule="exact"/>
        <w:rPr>
          <w:ins w:id="18" w:author="张帆" w:date="2023-12-26T17:19:00Z"/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w w:val="78"/>
          <w:kern w:val="0"/>
          <w:sz w:val="32"/>
          <w:szCs w:val="32"/>
          <w:u w:val="single"/>
          <w:fitText w:val="8288" w:id="1382903496"/>
        </w:rPr>
        <w:t>天津市昌兴泰建筑工程有限公司</w:t>
      </w:r>
      <w:ins w:id="19" w:author="张帆" w:date="2023-12-26T17:19:00Z">
        <w:r>
          <w:rPr>
            <w:rFonts w:hint="eastAsia" w:ascii="仿宋_GB2312" w:eastAsia="仿宋_GB2312"/>
            <w:b/>
            <w:spacing w:val="1"/>
            <w:w w:val="78"/>
            <w:kern w:val="0"/>
            <w:sz w:val="32"/>
            <w:szCs w:val="32"/>
            <w:fitText w:val="8288" w:id="1382903496"/>
          </w:rPr>
          <w:t>：</w:t>
        </w:r>
      </w:ins>
      <w:ins w:id="20" w:author="张帆" w:date="2023-12-26T17:19:00Z">
        <w:r>
          <w:rPr>
            <w:rFonts w:hint="eastAsia" w:ascii="仿宋_GB2312" w:hAnsi="仿宋" w:eastAsia="仿宋_GB2312"/>
            <w:spacing w:val="1"/>
            <w:w w:val="78"/>
            <w:kern w:val="0"/>
            <w:sz w:val="32"/>
            <w:szCs w:val="32"/>
            <w:fitText w:val="8288" w:id="1382903496"/>
          </w:rPr>
          <w:t>（纳税人识别号：</w:t>
        </w:r>
      </w:ins>
      <w:r>
        <w:rPr>
          <w:rFonts w:hint="eastAsia" w:ascii="仿宋_GB2312" w:hAnsi="仿宋" w:eastAsia="仿宋_GB2312"/>
          <w:spacing w:val="1"/>
          <w:w w:val="78"/>
          <w:kern w:val="0"/>
          <w:sz w:val="32"/>
          <w:szCs w:val="32"/>
          <w:fitText w:val="8288" w:id="1382903496"/>
          <w:lang w:val="en-US" w:eastAsia="zh-CN"/>
        </w:rPr>
        <w:t>91120225MA0759KR30</w:t>
      </w:r>
      <w:ins w:id="21" w:author="张帆" w:date="2023-12-26T17:19:00Z">
        <w:r>
          <w:rPr>
            <w:rFonts w:hint="eastAsia" w:ascii="仿宋_GB2312" w:hAnsi="仿宋" w:eastAsia="仿宋_GB2312"/>
            <w:spacing w:val="15"/>
            <w:w w:val="78"/>
            <w:kern w:val="0"/>
            <w:sz w:val="32"/>
            <w:szCs w:val="32"/>
            <w:fitText w:val="8288" w:id="1382903496"/>
          </w:rPr>
          <w:t>）</w:t>
        </w:r>
      </w:ins>
    </w:p>
    <w:p>
      <w:pPr>
        <w:spacing w:line="600" w:lineRule="exact"/>
        <w:ind w:firstLine="636"/>
        <w:rPr>
          <w:ins w:id="22" w:author="张帆" w:date="2023-12-26T17:19:00Z"/>
          <w:rFonts w:hint="eastAsia" w:ascii="仿宋_GB2312" w:hAnsi="宋体" w:eastAsia="仿宋_GB2312"/>
          <w:sz w:val="32"/>
          <w:szCs w:val="32"/>
          <w:lang w:eastAsia="zh-CN"/>
        </w:rPr>
      </w:pPr>
      <w:ins w:id="23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根据《社会保险费征缴暂行条例》第十八条规定，现决定派</w:t>
        </w:r>
      </w:ins>
      <w:ins w:id="24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苗海军、赵曙光</w:t>
      </w:r>
      <w:ins w:id="25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26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等</w:t>
        </w:r>
      </w:ins>
      <w:ins w:id="2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ins w:id="28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29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人</w:t>
        </w:r>
      </w:ins>
      <w:ins w:id="30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，于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ins w:id="31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年</w:t>
        </w:r>
      </w:ins>
      <w:ins w:id="32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ins w:id="33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月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6</w:t>
      </w:r>
      <w:ins w:id="34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35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日</w:t>
        </w:r>
      </w:ins>
      <w:ins w:id="36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ins w:id="3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38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时</w:t>
        </w:r>
      </w:ins>
      <w:ins w:id="39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在</w:t>
        </w:r>
      </w:ins>
      <w:ins w:id="40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蓟州区税务局渔阳税务所</w:t>
      </w:r>
      <w:ins w:id="41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42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对你单位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43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ins w:id="44" w:author="张帆" w:date="2023-12-26T17:19:00Z">
        <w:r>
          <w:rPr>
            <w:rFonts w:hint="eastAsia" w:ascii="仿宋_GB2312" w:hAnsi="宋体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08</w:t>
      </w:r>
      <w:ins w:id="45" w:author="张帆" w:date="2023-12-26T17:19:00Z">
        <w:r>
          <w:rPr>
            <w:rFonts w:hint="eastAsia" w:ascii="仿宋_GB2312" w:hAnsi="宋体" w:eastAsia="仿宋_GB2312"/>
            <w:sz w:val="32"/>
            <w:szCs w:val="32"/>
            <w:u w:val="single"/>
          </w:rPr>
          <w:t xml:space="preserve"> </w:t>
        </w:r>
      </w:ins>
      <w:ins w:id="46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月至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47" w:author="张帆" w:date="2023-12-26T17:19:00Z">
        <w:r>
          <w:rPr>
            <w:rFonts w:hint="eastAsia" w:ascii="仿宋_GB2312" w:hAnsi="宋体" w:eastAsia="仿宋_GB2312"/>
            <w:sz w:val="32"/>
            <w:szCs w:val="32"/>
            <w:u w:val="single"/>
          </w:rPr>
          <w:t xml:space="preserve"> </w:t>
        </w:r>
      </w:ins>
      <w:ins w:id="48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ins w:id="49" w:author="张帆" w:date="2023-12-26T17:19:00Z">
        <w:r>
          <w:rPr>
            <w:rFonts w:hint="eastAsia" w:ascii="仿宋_GB2312" w:hAnsi="宋体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11</w:t>
      </w:r>
      <w:ins w:id="50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月期间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未按时为王婷婷（身份证号码：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210421199005042423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）缴纳社会保险费</w:t>
      </w:r>
      <w:ins w:id="51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方面</w:t>
        </w:r>
      </w:ins>
      <w:ins w:id="52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进行</w:t>
        </w:r>
      </w:ins>
      <w:ins w:id="53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评估（检查），请予以配合，并</w:t>
        </w:r>
      </w:ins>
      <w:ins w:id="54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按要求提供相关材料（清单附后）。</w:t>
        </w:r>
      </w:ins>
    </w:p>
    <w:p>
      <w:pPr>
        <w:rPr>
          <w:ins w:id="55" w:author="张帆" w:date="2023-12-26T17:19:00Z"/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ins w:id="56" w:author="张帆" w:date="2023-12-26T17:19:00Z"/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ins w:id="57" w:author="张帆" w:date="2023-12-26T17:19:00Z"/>
          <w:rFonts w:hint="default" w:ascii="仿宋_GB2312" w:hAnsi="仿宋" w:eastAsia="仿宋_GB2312"/>
          <w:sz w:val="32"/>
          <w:szCs w:val="32"/>
          <w:lang w:val="en-US" w:eastAsia="zh-CN"/>
        </w:rPr>
      </w:pPr>
      <w:ins w:id="58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 系 人：</w:t>
        </w:r>
      </w:ins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苗海军、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赵曙光</w:t>
      </w:r>
    </w:p>
    <w:p>
      <w:pPr>
        <w:spacing w:line="360" w:lineRule="auto"/>
        <w:ind w:firstLine="640" w:firstLineChars="200"/>
        <w:rPr>
          <w:ins w:id="59" w:author="刘岩军" w:date="2023-12-26T23:37:00Z"/>
          <w:rFonts w:hint="default" w:ascii="仿宋" w:hAnsi="仿宋" w:eastAsia="仿宋_GB2312"/>
          <w:sz w:val="32"/>
          <w:szCs w:val="32"/>
          <w:lang w:val="en-US" w:eastAsia="zh-CN"/>
        </w:rPr>
      </w:pPr>
      <w:ins w:id="60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联系电话：</w:t>
        </w:r>
      </w:ins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60783831</w:t>
      </w:r>
    </w:p>
    <w:p>
      <w:pPr>
        <w:pStyle w:val="2"/>
        <w:rPr>
          <w:ins w:id="61" w:author="张帆" w:date="2023-12-26T17:19:00Z"/>
          <w:rFonts w:hint="eastAsia"/>
        </w:rPr>
      </w:pPr>
    </w:p>
    <w:p>
      <w:pPr>
        <w:spacing w:line="360" w:lineRule="auto"/>
        <w:ind w:firstLine="1600" w:firstLineChars="500"/>
        <w:jc w:val="left"/>
        <w:rPr>
          <w:ins w:id="62" w:author="张帆" w:date="2023-12-26T17:19:00Z"/>
          <w:rFonts w:hint="eastAsia" w:ascii="仿宋_GB2312" w:hAnsi="宋体" w:eastAsia="仿宋_GB2312"/>
          <w:sz w:val="32"/>
          <w:szCs w:val="32"/>
        </w:rPr>
      </w:pPr>
      <w:ins w:id="63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   </w:t>
        </w:r>
      </w:ins>
      <w:ins w:id="64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税务机关（公章）</w:t>
        </w:r>
      </w:ins>
    </w:p>
    <w:p>
      <w:pPr>
        <w:ind w:right="420"/>
        <w:rPr>
          <w:ins w:id="65" w:author="张帆" w:date="2023-12-26T17:19:00Z"/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66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67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2025</w:t>
      </w:r>
      <w:ins w:id="68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ins w:id="69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31</w:t>
      </w:r>
      <w:ins w:id="70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>
      <w:pPr>
        <w:spacing w:line="560" w:lineRule="exact"/>
        <w:jc w:val="both"/>
        <w:rPr>
          <w:ins w:id="71" w:author="张帆" w:date="2023-12-26T17:19:00Z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ins w:id="72" w:author="张帆" w:date="2023-12-26T17:19:00Z"/>
          <w:rFonts w:hint="eastAsia"/>
        </w:rPr>
      </w:pPr>
    </w:p>
    <w:p>
      <w:pPr>
        <w:pStyle w:val="2"/>
        <w:rPr>
          <w:ins w:id="73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rPr>
          <w:ins w:id="74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ins w:id="75" w:author="张帆" w:date="2023-12-26T17:19:00Z"/>
          <w:rFonts w:hint="eastAsia"/>
          <w:b/>
          <w:sz w:val="44"/>
          <w:szCs w:val="44"/>
          <w:lang w:eastAsia="zh-CN"/>
        </w:rPr>
      </w:pPr>
      <w:ins w:id="76" w:author="张帆" w:date="2023-12-26T17:19:00Z">
        <w:r>
          <w:rPr>
            <w:rFonts w:hint="eastAsia"/>
            <w:b/>
            <w:sz w:val="44"/>
            <w:szCs w:val="44"/>
          </w:rPr>
          <w:t>评估（检查）</w:t>
        </w:r>
      </w:ins>
      <w:ins w:id="77" w:author="张帆" w:date="2023-12-26T17:19:00Z">
        <w:r>
          <w:rPr>
            <w:rFonts w:hint="eastAsia"/>
            <w:b/>
            <w:sz w:val="44"/>
            <w:szCs w:val="44"/>
            <w:lang w:eastAsia="zh-CN"/>
          </w:rPr>
          <w:t>资料报备清单</w:t>
        </w:r>
      </w:ins>
    </w:p>
    <w:p>
      <w:pPr>
        <w:pStyle w:val="2"/>
        <w:rPr>
          <w:ins w:id="78" w:author="张帆" w:date="2023-12-26T17:19:00Z"/>
          <w:rFonts w:hint="eastAsia"/>
          <w:b w:val="0"/>
          <w:bCs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业执照副本复印件；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2.单位与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王婷婷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（身份证号：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210421199005042423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签订的劳动合同复印件；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3.与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王婷婷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工资、奖金及其他收入发放相关的账页、记账凭证、支付凭证、收入发放表及银行流水复印件；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4.职工收入台账；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5.授权委托书（法人本人需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签字）及被委托人身份证复印件；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6.法定代表人（或主要负责人）身份证复印件；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7.承诺书（法人本人需签字）；</w:t>
      </w:r>
    </w:p>
    <w:p>
      <w:pPr>
        <w:rPr>
          <w:ins w:id="79" w:author="张帆" w:date="2023-12-26T17:19:00Z"/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8.证据目录清单。</w:t>
      </w:r>
    </w:p>
    <w:p>
      <w:pPr>
        <w:pStyle w:val="2"/>
        <w:rPr>
          <w:ins w:id="80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ins w:id="81" w:author="张帆" w:date="2023-12-26T17:19:00Z"/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82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注：复印件一律用A4纸单面复印并加盖公章。</w:t>
        </w:r>
      </w:ins>
    </w:p>
    <w:p>
      <w:pPr>
        <w:rPr>
          <w:ins w:id="83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ins w:id="84" w:author="张帆" w:date="2023-12-26T17:19:00Z"/>
          <w:rFonts w:hint="eastAsia"/>
          <w:lang w:val="en-US" w:eastAsia="zh-CN"/>
        </w:rPr>
      </w:pPr>
    </w:p>
    <w:p>
      <w:pPr>
        <w:rPr>
          <w:ins w:id="85" w:author="张帆" w:date="2023-12-26T17:19:00Z"/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ins w:id="86" w:author="张帆" w:date="2023-12-26T17:19:00Z"/>
          <w:rFonts w:hint="eastAsia" w:ascii="仿宋_GB2312" w:hAnsi="宋体" w:eastAsia="仿宋_GB2312"/>
          <w:sz w:val="32"/>
          <w:szCs w:val="32"/>
        </w:rPr>
      </w:pPr>
      <w:ins w:id="87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税务机关（公章）</w:t>
        </w:r>
      </w:ins>
    </w:p>
    <w:p>
      <w:pPr>
        <w:ind w:right="420"/>
        <w:rPr>
          <w:ins w:id="88" w:author="张帆" w:date="2023-12-26T17:19:00Z"/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89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90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2025</w:t>
      </w:r>
      <w:ins w:id="91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ins w:id="92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31</w:t>
      </w:r>
      <w:ins w:id="93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line="560" w:lineRule="exact"/>
        <w:jc w:val="both"/>
        <w:rPr>
          <w:ins w:id="94" w:author="张帆" w:date="2023-12-26T17:19:00Z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ins w:id="95" w:author="张帆" w:date="2023-12-26T17:19:00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</w:rPr>
          <w:t>附件</w:t>
        </w:r>
      </w:ins>
      <w:ins w:id="96" w:author="张帆" w:date="2023-12-26T17:19:00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val="en-US" w:eastAsia="zh-CN"/>
          </w:rPr>
          <w:t>29：</w:t>
        </w:r>
      </w:ins>
      <w:bookmarkStart w:id="0" w:name="_Toc73516730"/>
    </w:p>
    <w:p>
      <w:pPr>
        <w:jc w:val="center"/>
        <w:rPr>
          <w:ins w:id="97" w:author="张帆" w:date="2023-12-26T17:19:00Z"/>
          <w:rFonts w:hint="eastAsia" w:ascii="宋体" w:hAnsi="宋体"/>
          <w:color w:val="000000"/>
          <w:sz w:val="52"/>
          <w:szCs w:val="52"/>
        </w:rPr>
      </w:pPr>
      <w:ins w:id="98" w:author="张帆" w:date="2023-12-26T17:19:00Z">
        <w:r>
          <w:rPr>
            <w:rFonts w:hint="eastAsia" w:ascii="宋体" w:hAnsi="宋体"/>
            <w:color w:val="000000"/>
            <w:sz w:val="52"/>
            <w:szCs w:val="52"/>
          </w:rPr>
          <w:t>税务文书送达回证</w:t>
        </w:r>
        <w:bookmarkEnd w:id="0"/>
      </w:ins>
    </w:p>
    <w:tbl>
      <w:tblPr>
        <w:tblStyle w:val="4"/>
        <w:tblpPr w:leftFromText="180" w:rightFromText="180" w:vertAnchor="text" w:horzAnchor="page" w:tblpX="1618" w:tblpY="248"/>
        <w:tblOverlap w:val="never"/>
        <w:tblW w:w="91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48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99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00" w:author="张帆" w:date="2023-12-26T17:19:00Z"/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ins w:id="101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  <w:lang w:eastAsia="zh-CN"/>
                </w:rPr>
                <w:t>送达文书名称</w:t>
              </w:r>
            </w:ins>
          </w:p>
        </w:tc>
        <w:tc>
          <w:tcPr>
            <w:tcW w:w="4890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both"/>
              <w:rPr>
                <w:ins w:id="102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32"/>
                <w:szCs w:val="32"/>
                <w:u w:val="none"/>
                <w:lang w:val="en-US" w:eastAsia="zh-CN"/>
              </w:rPr>
              <w:t xml:space="preserve">社会保险费缴费评估（检查）通知书  </w:t>
            </w:r>
            <w:ins w:id="103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  <w:u w:val="none"/>
                  <w:lang w:val="en-US" w:eastAsia="zh-CN"/>
                </w:rPr>
                <w:t>津</w:t>
              </w:r>
            </w:ins>
            <w:r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32"/>
                <w:szCs w:val="32"/>
                <w:u w:val="single"/>
                <w:lang w:val="en-US" w:eastAsia="zh-CN"/>
              </w:rPr>
              <w:t>蓟</w:t>
            </w:r>
            <w:ins w:id="104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</w:rPr>
                <w:t>税</w:t>
              </w:r>
            </w:ins>
            <w:r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32"/>
                <w:szCs w:val="32"/>
                <w:u w:val="single"/>
                <w:lang w:val="en-US" w:eastAsia="zh-CN"/>
              </w:rPr>
              <w:t>渔</w:t>
            </w:r>
            <w:ins w:id="105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  <w:u w:val="none"/>
                  <w:lang w:val="en-US" w:eastAsia="zh-CN"/>
                </w:rPr>
                <w:t>费</w:t>
              </w:r>
            </w:ins>
            <w:ins w:id="106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  <w:lang w:eastAsia="zh-CN"/>
                </w:rPr>
                <w:t>检通</w:t>
              </w:r>
            </w:ins>
            <w:ins w:id="107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</w:rPr>
                <w:t>〔</w:t>
              </w:r>
            </w:ins>
            <w:r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32"/>
                <w:szCs w:val="32"/>
                <w:lang w:val="en-US" w:eastAsia="zh-CN"/>
              </w:rPr>
              <w:t>2025</w:t>
            </w:r>
            <w:ins w:id="108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</w:rPr>
                <w:t>〕</w:t>
              </w:r>
            </w:ins>
            <w:r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32"/>
                <w:szCs w:val="32"/>
                <w:u w:val="single"/>
                <w:lang w:val="en-US" w:eastAsia="zh-CN"/>
              </w:rPr>
              <w:t>07</w:t>
            </w:r>
            <w:ins w:id="109" w:author="张帆" w:date="2023-12-26T17:19:00Z">
              <w:r>
                <w:rPr>
                  <w:rFonts w:hint="eastAsia" w:ascii="仿宋_GB2312" w:hAnsi="仿宋_GB2312" w:eastAsia="仿宋_GB2312" w:cs="仿宋_GB2312"/>
                  <w:b w:val="0"/>
                  <w:bCs/>
                  <w:spacing w:val="20"/>
                  <w:sz w:val="32"/>
                  <w:szCs w:val="32"/>
                </w:rPr>
                <w:t>号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10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11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12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受送达人</w:t>
              </w:r>
            </w:ins>
          </w:p>
        </w:tc>
        <w:tc>
          <w:tcPr>
            <w:tcW w:w="4890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rPr>
                <w:ins w:id="113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天津市昌兴泰建筑工程有限公司（纳税人识别号：91120225MA0759KR30）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14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15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16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送达地点</w:t>
              </w:r>
            </w:ins>
          </w:p>
        </w:tc>
        <w:tc>
          <w:tcPr>
            <w:tcW w:w="4890" w:type="dxa"/>
            <w:noWrap w:val="0"/>
            <w:vAlign w:val="center"/>
          </w:tcPr>
          <w:p>
            <w:pPr>
              <w:pStyle w:val="3"/>
              <w:spacing w:line="360" w:lineRule="auto"/>
              <w:ind w:firstLine="640"/>
              <w:rPr>
                <w:ins w:id="117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18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19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20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受送达人签名或盖章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ins w:id="121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22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23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24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25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代收人代收理由、签名或盖章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ins w:id="126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27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28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29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30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受送达人拒收理由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ins w:id="131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32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33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34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35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见证人签名或盖章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ins w:id="136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37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38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39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40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送达人签名或盖章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ins w:id="141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42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ins w:id="143" w:author="张帆" w:date="2023-12-26T17:19:00Z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ins w:id="144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45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填发税务机关</w:t>
              </w:r>
            </w:ins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130" w:firstLine="0" w:firstLineChars="0"/>
              <w:rPr>
                <w:ins w:id="146" w:author="张帆" w:date="2023-12-26T17:19:00Z"/>
                <w:rFonts w:ascii="仿宋_GB2312" w:eastAsia="仿宋_GB2312"/>
                <w:color w:val="000000"/>
                <w:sz w:val="32"/>
                <w:szCs w:val="32"/>
              </w:rPr>
            </w:pPr>
            <w:ins w:id="147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（</w:t>
              </w:r>
            </w:ins>
            <w:ins w:id="148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  <w:lang w:eastAsia="zh-CN"/>
                </w:rPr>
                <w:t>印章</w:t>
              </w:r>
            </w:ins>
            <w:ins w:id="149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）</w:t>
              </w:r>
            </w:ins>
            <w:ins w:id="150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  <w:lang w:val="en-US" w:eastAsia="zh-CN"/>
                </w:rPr>
                <w:t xml:space="preserve">  </w:t>
              </w:r>
            </w:ins>
            <w:ins w:id="151" w:author="张帆" w:date="2023-12-26T17:19:00Z">
              <w:r>
                <w:rPr>
                  <w:rFonts w:hint="eastAsia" w:ascii="仿宋_GB2312" w:eastAsia="仿宋_GB2312"/>
                  <w:color w:val="000000"/>
                  <w:sz w:val="32"/>
                  <w:szCs w:val="32"/>
                </w:rPr>
                <w:t>年  月  日  时  分</w:t>
              </w:r>
            </w:ins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B741B"/>
    <w:rsid w:val="0F351D0E"/>
    <w:rsid w:val="11DF5960"/>
    <w:rsid w:val="34104584"/>
    <w:rsid w:val="37234800"/>
    <w:rsid w:val="385A41E1"/>
    <w:rsid w:val="3FC5007B"/>
    <w:rsid w:val="4B592A6A"/>
    <w:rsid w:val="54C0244E"/>
    <w:rsid w:val="5552137B"/>
    <w:rsid w:val="56A81448"/>
    <w:rsid w:val="658B7106"/>
    <w:rsid w:val="67847562"/>
    <w:rsid w:val="775B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2024-06-06T00:36:00Z</dcterms:created>
  <dc:creator>王福庆</dc:creator>
  <cp:lastModifiedBy>黄新征</cp:lastModifiedBy>
  <cp:lastPrinted>2025-11-05T06:13:00Z</cp:lastPrinted>
  <dcterms:modified xsi:type="dcterms:W3CDTF">2025-11-12T02:55:06Z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