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ins w:id="0" w:author="张帆" w:date="2023-12-26T17:19:00Z"/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ins w:id="1" w:author="张帆" w:date="2023-12-26T17:19:00Z">
        <w:r>
          <w:rPr>
            <w:rFonts w:hint="eastAsia"/>
            <w:b w:val="0"/>
            <w:bCs/>
            <w:sz w:val="44"/>
            <w:szCs w:val="44"/>
          </w:rPr>
          <w:t>税务局</w:t>
        </w:r>
      </w:ins>
      <w:r>
        <w:rPr>
          <w:rFonts w:hint="eastAsia"/>
          <w:b w:val="0"/>
          <w:bCs/>
          <w:sz w:val="44"/>
          <w:szCs w:val="44"/>
          <w:lang w:eastAsia="zh-CN"/>
        </w:rPr>
        <w:t>小站税务</w:t>
      </w:r>
      <w:ins w:id="2" w:author="张帆" w:date="2023-12-26T17:19:00Z">
        <w:r>
          <w:rPr>
            <w:rFonts w:hint="eastAsia"/>
            <w:b w:val="0"/>
            <w:bCs/>
            <w:sz w:val="44"/>
            <w:szCs w:val="44"/>
            <w:lang w:eastAsia="zh-CN"/>
          </w:rPr>
          <w:t>所</w:t>
        </w:r>
      </w:ins>
    </w:p>
    <w:p>
      <w:pPr>
        <w:spacing w:line="360" w:lineRule="auto"/>
        <w:jc w:val="center"/>
        <w:rPr>
          <w:ins w:id="3" w:author="张帆" w:date="2023-12-26T17:19:00Z"/>
          <w:rFonts w:hint="eastAsia"/>
          <w:b/>
          <w:sz w:val="44"/>
          <w:szCs w:val="44"/>
        </w:rPr>
      </w:pPr>
      <w:ins w:id="4" w:author="张帆" w:date="2023-12-26T17:19:00Z">
        <w:bookmarkStart w:id="0" w:name="_GoBack"/>
        <w:r>
          <w:rPr>
            <w:rFonts w:hint="eastAsia"/>
            <w:b/>
            <w:sz w:val="44"/>
            <w:szCs w:val="44"/>
            <w:lang w:eastAsia="zh-CN"/>
          </w:rPr>
          <w:t>社会保险费缴费</w:t>
        </w:r>
      </w:ins>
      <w:ins w:id="5" w:author="张帆" w:date="2023-12-26T17:19:00Z">
        <w:r>
          <w:rPr>
            <w:rFonts w:hint="eastAsia"/>
            <w:b/>
            <w:sz w:val="44"/>
            <w:szCs w:val="44"/>
          </w:rPr>
          <w:t>评估（检查）通知书</w:t>
        </w:r>
      </w:ins>
    </w:p>
    <w:p>
      <w:pPr>
        <w:snapToGrid w:val="0"/>
        <w:spacing w:before="156" w:beforeLines="50" w:after="156" w:afterLines="50" w:line="360" w:lineRule="auto"/>
        <w:jc w:val="center"/>
        <w:rPr>
          <w:ins w:id="6" w:author="张帆" w:date="2023-12-26T17:19:00Z"/>
          <w:rFonts w:hint="eastAsia" w:ascii="仿宋_GB2312" w:hAnsi="仿宋_GB2312" w:eastAsia="仿宋_GB2312" w:cs="仿宋_GB2312"/>
          <w:sz w:val="32"/>
          <w:szCs w:val="32"/>
        </w:rPr>
      </w:pPr>
      <w:ins w:id="7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u w:val="none"/>
            <w:lang w:val="en-US" w:eastAsia="zh-CN"/>
          </w:rPr>
          <w:t>津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ins w:id="8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税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小</w:t>
      </w:r>
      <w:ins w:id="9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u w:val="none"/>
            <w:lang w:val="en-US" w:eastAsia="zh-CN"/>
          </w:rPr>
          <w:t>费</w:t>
        </w:r>
      </w:ins>
      <w:ins w:id="10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lang w:eastAsia="zh-CN"/>
          </w:rPr>
          <w:t>检通</w:t>
        </w:r>
      </w:ins>
      <w:ins w:id="11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〔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ins w:id="12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〕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4</w:t>
      </w:r>
      <w:ins w:id="13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号</w:t>
        </w:r>
        <w:bookmarkEnd w:id="0"/>
      </w:ins>
    </w:p>
    <w:p>
      <w:pPr>
        <w:spacing w:line="600" w:lineRule="exact"/>
        <w:jc w:val="left"/>
        <w:rPr>
          <w:ins w:id="14" w:author="张帆" w:date="2023-12-26T17:19:00Z"/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天津点玉颜科技有限公司</w:t>
      </w:r>
      <w:ins w:id="15" w:author="张帆" w:date="2023-12-26T17:19:00Z">
        <w:r>
          <w:rPr>
            <w:rFonts w:hint="eastAsia" w:ascii="仿宋_GB2312" w:eastAsia="仿宋_GB2312"/>
            <w:b/>
            <w:sz w:val="32"/>
            <w:szCs w:val="32"/>
          </w:rPr>
          <w:t>：</w:t>
        </w:r>
      </w:ins>
      <w:ins w:id="16" w:author="张帆" w:date="2023-12-26T17:19:00Z">
        <w:r>
          <w:rPr>
            <w:rFonts w:hint="eastAsia" w:ascii="仿宋_GB2312" w:hAnsi="仿宋" w:eastAsia="仿宋_GB2312"/>
            <w:spacing w:val="-20"/>
            <w:sz w:val="32"/>
            <w:szCs w:val="32"/>
          </w:rPr>
          <w:t>（</w:t>
        </w:r>
      </w:ins>
      <w:ins w:id="17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纳税人识别号：</w:t>
        </w:r>
      </w:ins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10211201000000475008,NSRSBH:91120112MA07E9H02D,NSRSBH_1:91120112MA07E9H02D&amp;DJXH=10211201000000475008&amp;NSRSBH=91120112MA07E9H02D&amp;NSRSBH_1=91120112MA07E9H02D&amp;ztj=[{name:YXBZ,type:string,tjzmerge:undefined,value:'Y'},{name:ZGSWJ_DM,type:string,tjzmerge:0,value:'11201120000'},{name:ZGSWSKFJ_DM,type:string,tjzmerge:0,value:'11201120000'},{name:NSRMC,type:string,tjzmerge:undefined,value:'%E5%A4%A9%E6%B4%A5%E7%82%B9%E7%8E%89%E9%A2%9C%E7%A7%91%E6%8A%80%E6%9C%89%E9%99%90%E5%85%AC%E5%8F%B8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default" w:ascii="仿宋_GB2312" w:hAnsi="仿宋" w:eastAsia="仿宋_GB2312"/>
          <w:sz w:val="32"/>
          <w:szCs w:val="32"/>
        </w:rPr>
        <w:t>91120112MA07E9H02D</w:t>
      </w:r>
      <w:r>
        <w:rPr>
          <w:rFonts w:hint="default" w:ascii="仿宋_GB2312" w:hAnsi="仿宋" w:eastAsia="仿宋_GB2312"/>
          <w:sz w:val="32"/>
          <w:szCs w:val="32"/>
        </w:rPr>
        <w:fldChar w:fldCharType="end"/>
      </w:r>
      <w:ins w:id="18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）</w:t>
        </w:r>
      </w:ins>
    </w:p>
    <w:p>
      <w:pPr>
        <w:spacing w:line="600" w:lineRule="exact"/>
        <w:ind w:firstLine="636"/>
        <w:rPr>
          <w:ins w:id="19" w:author="张帆" w:date="2023-12-26T17:19:00Z"/>
          <w:rFonts w:hint="eastAsia" w:ascii="仿宋_GB2312" w:hAnsi="宋体" w:eastAsia="仿宋_GB2312"/>
          <w:sz w:val="32"/>
          <w:szCs w:val="32"/>
          <w:lang w:eastAsia="zh-CN"/>
        </w:rPr>
      </w:pPr>
      <w:ins w:id="20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根据《社会保险费征缴暂行条例》第十八条规定，现决定派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朱金才、何顺发</w:t>
      </w:r>
      <w:ins w:id="21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等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ins w:id="22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人</w:t>
        </w:r>
      </w:ins>
      <w:ins w:id="23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，于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ins w:id="24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年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11</w:t>
      </w:r>
      <w:ins w:id="25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月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19</w:t>
      </w:r>
      <w:ins w:id="26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日</w:t>
        </w:r>
      </w:ins>
      <w:ins w:id="27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ins w:id="28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ins w:id="29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时</w:t>
        </w:r>
      </w:ins>
      <w:ins w:id="30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在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国家税务总局天津市津南区税务局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小站税务所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</w:t>
      </w:r>
      <w:ins w:id="31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eastAsia="zh-CN"/>
          </w:rPr>
          <w:t>对你单位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ins w:id="32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8 </w:t>
      </w:r>
      <w:ins w:id="33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月至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ins w:id="34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11 </w:t>
      </w:r>
      <w:ins w:id="35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月期间</w:t>
        </w:r>
      </w:ins>
      <w:ins w:id="36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未按时给赵云秀缴纳社会保险费</w:t>
      </w:r>
      <w:ins w:id="37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  <w:lang w:val="en-US" w:eastAsia="zh-CN"/>
          </w:rPr>
          <w:t xml:space="preserve">  </w:t>
        </w:r>
      </w:ins>
      <w:ins w:id="38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eastAsia="zh-CN"/>
          </w:rPr>
          <w:t>方面</w:t>
        </w:r>
      </w:ins>
      <w:ins w:id="39" w:author="张帆" w:date="2023-12-26T17:19:00Z">
        <w:r>
          <w:rPr>
            <w:rFonts w:hint="eastAsia" w:ascii="仿宋_GB2312" w:hAnsi="宋体" w:eastAsia="仿宋_GB2312"/>
            <w:sz w:val="32"/>
            <w:szCs w:val="32"/>
            <w:lang w:eastAsia="zh-CN"/>
          </w:rPr>
          <w:t>进行</w:t>
        </w:r>
      </w:ins>
      <w:ins w:id="40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评估（检查），请予以配合，并</w:t>
        </w:r>
      </w:ins>
      <w:ins w:id="41" w:author="张帆" w:date="2023-12-26T17:19:00Z">
        <w:r>
          <w:rPr>
            <w:rFonts w:hint="eastAsia" w:ascii="仿宋_GB2312" w:hAnsi="宋体" w:eastAsia="仿宋_GB2312"/>
            <w:sz w:val="32"/>
            <w:szCs w:val="32"/>
            <w:lang w:eastAsia="zh-CN"/>
          </w:rPr>
          <w:t>按要求提供相关材料（清单附后）。</w:t>
        </w:r>
      </w:ins>
    </w:p>
    <w:p>
      <w:pPr>
        <w:rPr>
          <w:ins w:id="42" w:author="张帆" w:date="2023-12-26T17:19:00Z"/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ins w:id="43" w:author="张帆" w:date="2023-12-26T17:19:00Z"/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ins w:id="44" w:author="张帆" w:date="2023-12-26T17:19:00Z"/>
          <w:rFonts w:hint="eastAsia" w:ascii="仿宋_GB2312" w:hAnsi="仿宋" w:eastAsia="仿宋_GB2312"/>
          <w:sz w:val="32"/>
          <w:szCs w:val="32"/>
          <w:lang w:eastAsia="zh-CN"/>
        </w:rPr>
      </w:pPr>
      <w:ins w:id="45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联 系 人：</w:t>
        </w:r>
      </w:ins>
      <w:r>
        <w:rPr>
          <w:rFonts w:hint="eastAsia" w:ascii="仿宋_GB2312" w:hAnsi="仿宋" w:eastAsia="仿宋_GB2312"/>
          <w:sz w:val="32"/>
          <w:szCs w:val="32"/>
          <w:lang w:eastAsia="zh-CN"/>
        </w:rPr>
        <w:t>朱金才</w:t>
      </w:r>
    </w:p>
    <w:p>
      <w:pPr>
        <w:spacing w:line="360" w:lineRule="auto"/>
        <w:ind w:firstLine="640" w:firstLineChars="200"/>
        <w:rPr>
          <w:ins w:id="46" w:author="张帆" w:date="2023-12-26T17:19:00Z"/>
          <w:rFonts w:hint="default" w:ascii="仿宋_GB2312" w:hAnsi="仿宋" w:eastAsia="仿宋_GB2312"/>
          <w:sz w:val="32"/>
          <w:szCs w:val="32"/>
          <w:lang w:val="en-US" w:eastAsia="zh-CN"/>
        </w:rPr>
      </w:pPr>
      <w:ins w:id="47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联系电话：</w:t>
        </w:r>
      </w:ins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88615336</w:t>
      </w:r>
    </w:p>
    <w:p>
      <w:pPr>
        <w:spacing w:line="360" w:lineRule="auto"/>
        <w:ind w:firstLine="640" w:firstLineChars="200"/>
        <w:rPr>
          <w:ins w:id="48" w:author="刘岩军" w:date="2023-12-26T23:37:00Z"/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ins w:id="49" w:author="张帆" w:date="2023-12-26T17:19:00Z"/>
          <w:rFonts w:hint="eastAsia"/>
        </w:rPr>
      </w:pPr>
    </w:p>
    <w:p>
      <w:pPr>
        <w:spacing w:line="360" w:lineRule="auto"/>
        <w:ind w:firstLine="1600" w:firstLineChars="500"/>
        <w:jc w:val="left"/>
        <w:rPr>
          <w:ins w:id="50" w:author="张帆" w:date="2023-12-26T17:19:00Z"/>
          <w:rFonts w:hint="eastAsia" w:ascii="仿宋_GB2312" w:hAnsi="宋体" w:eastAsia="仿宋_GB2312"/>
          <w:sz w:val="32"/>
          <w:szCs w:val="32"/>
        </w:rPr>
      </w:pPr>
      <w:ins w:id="51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   </w:t>
        </w:r>
      </w:ins>
      <w:ins w:id="52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税务机关（公章）</w:t>
        </w:r>
      </w:ins>
    </w:p>
    <w:p>
      <w:pPr>
        <w:ind w:right="420"/>
        <w:rPr>
          <w:ins w:id="53" w:author="张帆" w:date="2023-12-26T17:19:00Z"/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ins w:id="54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</w:t>
        </w:r>
      </w:ins>
      <w:ins w:id="55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        </w:t>
        </w:r>
      </w:ins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</w:t>
      </w:r>
      <w:ins w:id="56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ins w:id="57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ins w:id="58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月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14</w:t>
      </w:r>
      <w:ins w:id="59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日</w:t>
        </w:r>
      </w:ins>
    </w:p>
    <w:p>
      <w:pPr>
        <w:spacing w:line="560" w:lineRule="exact"/>
        <w:jc w:val="both"/>
        <w:rPr>
          <w:ins w:id="60" w:author="张帆" w:date="2023-12-26T17:19:00Z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ins w:id="61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pStyle w:val="2"/>
        <w:rPr>
          <w:ins w:id="62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rPr>
          <w:ins w:id="63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ins w:id="64" w:author="张帆" w:date="2023-12-26T17:19:00Z"/>
          <w:rFonts w:hint="eastAsia"/>
          <w:b/>
          <w:sz w:val="44"/>
          <w:szCs w:val="44"/>
          <w:lang w:eastAsia="zh-CN"/>
        </w:rPr>
      </w:pPr>
      <w:ins w:id="65" w:author="张帆" w:date="2023-12-26T17:19:00Z">
        <w:r>
          <w:rPr>
            <w:rFonts w:hint="eastAsia"/>
            <w:b/>
            <w:color w:val="auto"/>
            <w:sz w:val="44"/>
            <w:szCs w:val="44"/>
          </w:rPr>
          <w:t>评估（检查）</w:t>
        </w:r>
      </w:ins>
      <w:ins w:id="66" w:author="张帆" w:date="2023-12-26T17:19:00Z">
        <w:r>
          <w:rPr>
            <w:rFonts w:hint="eastAsia"/>
            <w:b/>
            <w:color w:val="auto"/>
            <w:sz w:val="44"/>
            <w:szCs w:val="44"/>
            <w:lang w:eastAsia="zh-CN"/>
          </w:rPr>
          <w:t>资料报备清单</w:t>
        </w:r>
      </w:ins>
    </w:p>
    <w:p>
      <w:pPr>
        <w:pStyle w:val="2"/>
        <w:rPr>
          <w:ins w:id="67" w:author="张帆" w:date="2023-12-26T17:19:00Z"/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ins w:id="68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ins w:id="69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1.</w:t>
        </w:r>
      </w:ins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关于赵云秀的用工及工资相关证明材料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ins w:id="70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ins w:id="71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2.</w:t>
        </w:r>
      </w:ins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关于赵云秀的社保登记相关证明材料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ins w:id="72" w:author="张帆" w:date="2023-12-26T17:19:00Z"/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ins w:id="73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3.</w:t>
        </w:r>
      </w:ins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其他相关证明材料</w:t>
      </w:r>
    </w:p>
    <w:p>
      <w:pPr>
        <w:pStyle w:val="2"/>
        <w:rPr>
          <w:ins w:id="74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ins w:id="75" w:author="张帆" w:date="2023-12-26T17:19:00Z"/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ins w:id="76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注：复印件一律用A4纸单面复印并加盖公章。</w:t>
        </w:r>
      </w:ins>
    </w:p>
    <w:p>
      <w:pPr>
        <w:rPr>
          <w:ins w:id="77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ins w:id="78" w:author="张帆" w:date="2023-12-26T17:19:00Z"/>
          <w:rFonts w:hint="eastAsia"/>
          <w:lang w:val="en-US" w:eastAsia="zh-CN"/>
        </w:rPr>
      </w:pPr>
    </w:p>
    <w:p>
      <w:pPr>
        <w:rPr>
          <w:ins w:id="79" w:author="张帆" w:date="2023-12-26T17:19:00Z"/>
          <w:rFonts w:hint="eastAsia"/>
          <w:lang w:val="en-US" w:eastAsia="zh-CN"/>
        </w:rPr>
      </w:pPr>
    </w:p>
    <w:p>
      <w:pPr>
        <w:spacing w:line="360" w:lineRule="auto"/>
        <w:ind w:firstLine="5120" w:firstLineChars="1600"/>
        <w:jc w:val="left"/>
        <w:rPr>
          <w:ins w:id="80" w:author="张帆" w:date="2023-12-26T17:19:00Z"/>
          <w:rFonts w:hint="eastAsia" w:ascii="仿宋_GB2312" w:hAnsi="宋体" w:eastAsia="仿宋_GB2312"/>
          <w:sz w:val="32"/>
          <w:szCs w:val="32"/>
        </w:rPr>
      </w:pPr>
      <w:ins w:id="81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税务机关（公章）</w:t>
        </w:r>
      </w:ins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ins w:id="82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</w:t>
        </w:r>
      </w:ins>
      <w:ins w:id="83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        </w:t>
        </w:r>
      </w:ins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ins w:id="84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ins w:id="85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月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14</w:t>
      </w:r>
      <w:ins w:id="86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日</w:t>
        </w:r>
      </w:ins>
    </w:p>
    <w:p>
      <w:pPr>
        <w:pStyle w:val="2"/>
        <w:rPr>
          <w:ins w:id="87" w:author="张帆" w:date="2023-12-26T17:19:00Z"/>
          <w:rFonts w:hint="default"/>
          <w:lang w:val="en-US" w:eastAsia="zh-CN"/>
        </w:rPr>
      </w:pPr>
    </w:p>
    <w:p>
      <w:pPr>
        <w:rPr>
          <w:ins w:id="88" w:author="张帆" w:date="2023-12-26T17:19:00Z"/>
          <w:rFonts w:hint="default"/>
          <w:lang w:val="en-US" w:eastAsia="zh-CN"/>
        </w:rPr>
      </w:pPr>
    </w:p>
    <w:p>
      <w:pPr>
        <w:pStyle w:val="2"/>
        <w:rPr>
          <w:ins w:id="89" w:author="张帆" w:date="2023-12-26T17:19:00Z"/>
          <w:rFonts w:hint="default"/>
          <w:lang w:val="en-US" w:eastAsia="zh-CN"/>
        </w:rPr>
      </w:pPr>
    </w:p>
    <w:p>
      <w:pPr>
        <w:rPr>
          <w:ins w:id="90" w:author="张帆" w:date="2023-12-26T17:19:00Z"/>
          <w:rFonts w:hint="default"/>
          <w:lang w:val="en-US" w:eastAsia="zh-CN"/>
        </w:rPr>
      </w:pPr>
    </w:p>
    <w:p>
      <w:pPr>
        <w:pStyle w:val="2"/>
        <w:rPr>
          <w:ins w:id="91" w:author="张帆" w:date="2023-12-26T17:19:00Z"/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ins w:id="92" w:author="张帆" w:date="2023-12-26T17:19:00Z"/>
          <w:rFonts w:hint="default"/>
          <w:lang w:val="en-US" w:eastAsia="zh-CN"/>
        </w:rPr>
      </w:pPr>
    </w:p>
    <w:p>
      <w:pPr>
        <w:rPr>
          <w:ins w:id="93" w:author="张帆" w:date="2023-12-26T17:19:00Z"/>
          <w:rFonts w:hint="default"/>
          <w:lang w:val="en-US" w:eastAsia="zh-CN"/>
        </w:rPr>
      </w:pPr>
    </w:p>
    <w:p>
      <w:pPr>
        <w:spacing w:line="560" w:lineRule="exact"/>
        <w:jc w:val="both"/>
        <w:rPr>
          <w:ins w:id="94" w:author="张帆" w:date="2023-12-26T17:19:00Z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帆">
    <w15:presenceInfo w15:providerId="None" w15:userId="张帆"/>
  </w15:person>
  <w15:person w15:author="刘岩军">
    <w15:presenceInfo w15:providerId="None" w15:userId="刘岩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50DE1"/>
    <w:rsid w:val="182F504D"/>
    <w:rsid w:val="2B250DE1"/>
    <w:rsid w:val="2F15055A"/>
    <w:rsid w:val="4075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2025-11-14T07:29:00Z</dcterms:created>
  <dc:creator>张会暄</dc:creator>
  <cp:lastModifiedBy>张会暄</cp:lastModifiedBy>
  <dcterms:modified xsi:type="dcterms:W3CDTF">2025-11-14T07:39:36Z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