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ins w:id="0" w:author="张帆" w:date="2023-12-26T17:19:00Z"/>
          <w:rFonts w:hint="eastAsia"/>
          <w:b/>
          <w:sz w:val="36"/>
          <w:szCs w:val="36"/>
        </w:rPr>
      </w:pPr>
    </w:p>
    <w:p>
      <w:pPr>
        <w:spacing w:line="360" w:lineRule="auto"/>
        <w:jc w:val="center"/>
        <w:rPr>
          <w:ins w:id="1" w:author="张帆" w:date="2023-12-26T17:19:00Z"/>
          <w:rFonts w:hint="eastAsia" w:eastAsia="宋体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国家税务总局天津市津南区</w:t>
      </w:r>
      <w:ins w:id="2" w:author="张帆" w:date="2023-12-26T17:19:00Z">
        <w:r>
          <w:rPr>
            <w:rFonts w:hint="eastAsia"/>
            <w:b w:val="0"/>
            <w:bCs/>
            <w:sz w:val="44"/>
            <w:szCs w:val="44"/>
          </w:rPr>
          <w:t>税务局</w:t>
        </w:r>
      </w:ins>
      <w:r>
        <w:rPr>
          <w:rFonts w:hint="eastAsia"/>
          <w:b w:val="0"/>
          <w:bCs/>
          <w:sz w:val="44"/>
          <w:szCs w:val="44"/>
          <w:lang w:eastAsia="zh-CN"/>
        </w:rPr>
        <w:t>小站税务</w:t>
      </w:r>
      <w:ins w:id="3" w:author="张帆" w:date="2023-12-26T17:19:00Z">
        <w:r>
          <w:rPr>
            <w:rFonts w:hint="eastAsia"/>
            <w:b w:val="0"/>
            <w:bCs/>
            <w:sz w:val="44"/>
            <w:szCs w:val="44"/>
            <w:lang w:eastAsia="zh-CN"/>
          </w:rPr>
          <w:t>所</w:t>
        </w:r>
      </w:ins>
    </w:p>
    <w:p>
      <w:pPr>
        <w:spacing w:line="360" w:lineRule="auto"/>
        <w:jc w:val="center"/>
        <w:rPr>
          <w:ins w:id="4" w:author="张帆" w:date="2023-12-26T17:19:00Z"/>
          <w:rFonts w:hint="eastAsia"/>
          <w:b/>
          <w:sz w:val="44"/>
          <w:szCs w:val="44"/>
        </w:rPr>
      </w:pPr>
      <w:ins w:id="5" w:author="张帆" w:date="2023-12-26T17:19:00Z">
        <w:r>
          <w:rPr>
            <w:rFonts w:hint="eastAsia"/>
            <w:b/>
            <w:sz w:val="44"/>
            <w:szCs w:val="44"/>
            <w:lang w:eastAsia="zh-CN"/>
          </w:rPr>
          <w:t>社会保险费缴费</w:t>
        </w:r>
      </w:ins>
      <w:ins w:id="6" w:author="张帆" w:date="2023-12-26T17:19:00Z">
        <w:r>
          <w:rPr>
            <w:rFonts w:hint="eastAsia"/>
            <w:b/>
            <w:sz w:val="44"/>
            <w:szCs w:val="44"/>
          </w:rPr>
          <w:t>评估（检查）通知书</w:t>
        </w:r>
      </w:ins>
    </w:p>
    <w:p>
      <w:pPr>
        <w:snapToGrid w:val="0"/>
        <w:spacing w:before="156" w:beforeLines="50" w:after="156" w:afterLines="50" w:line="360" w:lineRule="auto"/>
        <w:jc w:val="center"/>
        <w:rPr>
          <w:ins w:id="7" w:author="张帆" w:date="2023-12-26T17:19:00Z"/>
          <w:rFonts w:hint="eastAsia" w:ascii="仿宋_GB2312" w:hAnsi="仿宋_GB2312" w:eastAsia="仿宋_GB2312" w:cs="仿宋_GB2312"/>
          <w:sz w:val="32"/>
          <w:szCs w:val="32"/>
        </w:rPr>
      </w:pPr>
      <w:ins w:id="8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  <w:u w:val="none"/>
            <w:lang w:val="en-US" w:eastAsia="zh-CN"/>
          </w:rPr>
          <w:t>津</w:t>
        </w:r>
      </w:ins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南</w:t>
      </w:r>
      <w:ins w:id="9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</w:rPr>
          <w:t>税</w:t>
        </w:r>
      </w:ins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小</w:t>
      </w:r>
      <w:ins w:id="10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  <w:u w:val="none"/>
            <w:lang w:val="en-US" w:eastAsia="zh-CN"/>
          </w:rPr>
          <w:t>费</w:t>
        </w:r>
      </w:ins>
      <w:ins w:id="11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  <w:lang w:eastAsia="zh-CN"/>
          </w:rPr>
          <w:t>检通</w:t>
        </w:r>
      </w:ins>
      <w:ins w:id="12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</w:rPr>
          <w:t>〔</w:t>
        </w:r>
      </w:ins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ins w:id="13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</w:rPr>
          <w:t>〕</w:t>
        </w:r>
      </w:ins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7</w:t>
      </w:r>
      <w:ins w:id="14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pacing w:val="20"/>
            <w:sz w:val="32"/>
            <w:szCs w:val="32"/>
          </w:rPr>
          <w:t>号</w:t>
        </w:r>
      </w:ins>
    </w:p>
    <w:p>
      <w:pPr>
        <w:spacing w:line="600" w:lineRule="exact"/>
        <w:jc w:val="left"/>
        <w:rPr>
          <w:ins w:id="15" w:author="张帆" w:date="2023-12-26T17:19:00Z"/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天津市邦威家具有限公司</w:t>
      </w:r>
      <w:ins w:id="16" w:author="张帆" w:date="2023-12-26T17:19:00Z">
        <w:r>
          <w:rPr>
            <w:rFonts w:hint="eastAsia" w:ascii="仿宋_GB2312" w:eastAsia="仿宋_GB2312"/>
            <w:b/>
            <w:sz w:val="32"/>
            <w:szCs w:val="32"/>
          </w:rPr>
          <w:t>：</w:t>
        </w:r>
      </w:ins>
      <w:ins w:id="17" w:author="张帆" w:date="2023-12-26T17:19:00Z">
        <w:r>
          <w:rPr>
            <w:rFonts w:hint="eastAsia" w:ascii="仿宋_GB2312" w:hAnsi="仿宋" w:eastAsia="仿宋_GB2312"/>
            <w:spacing w:val="-20"/>
            <w:sz w:val="32"/>
            <w:szCs w:val="32"/>
          </w:rPr>
          <w:t>（</w:t>
        </w:r>
      </w:ins>
      <w:ins w:id="18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纳税人识别号：</w:t>
        </w:r>
      </w:ins>
      <w:r>
        <w:rPr>
          <w:rFonts w:hint="eastAsia" w:ascii="仿宋_GB2312" w:hAnsi="仿宋" w:eastAsia="仿宋_GB2312"/>
          <w:sz w:val="32"/>
          <w:szCs w:val="32"/>
        </w:rPr>
        <w:t>91120112MA06CFCQ8M</w:t>
      </w:r>
      <w:ins w:id="19" w:author="张帆" w:date="2023-12-26T17:19:00Z">
        <w:bookmarkStart w:id="0" w:name="_GoBack"/>
        <w:bookmarkEnd w:id="0"/>
        <w:r>
          <w:rPr>
            <w:rFonts w:hint="eastAsia" w:ascii="仿宋_GB2312" w:hAnsi="仿宋" w:eastAsia="仿宋_GB2312"/>
            <w:sz w:val="32"/>
            <w:szCs w:val="32"/>
          </w:rPr>
          <w:t>）</w:t>
        </w:r>
      </w:ins>
    </w:p>
    <w:p>
      <w:pPr>
        <w:spacing w:line="600" w:lineRule="exact"/>
        <w:ind w:firstLine="636"/>
        <w:rPr>
          <w:ins w:id="20" w:author="张帆" w:date="2023-12-26T17:19:00Z"/>
          <w:rFonts w:hint="eastAsia" w:ascii="仿宋_GB2312" w:hAnsi="宋体" w:eastAsia="仿宋_GB2312"/>
          <w:sz w:val="32"/>
          <w:szCs w:val="32"/>
          <w:lang w:eastAsia="zh-CN"/>
        </w:rPr>
      </w:pPr>
      <w:ins w:id="21" w:author="张帆" w:date="2023-12-26T17:19:00Z">
        <w:r>
          <w:rPr>
            <w:rFonts w:hint="eastAsia" w:ascii="仿宋_GB2312" w:hAnsi="仿宋" w:eastAsia="仿宋_GB2312"/>
            <w:sz w:val="32"/>
            <w:szCs w:val="32"/>
            <w:lang w:eastAsia="zh-CN"/>
          </w:rPr>
          <w:t>根据《社会保险费征缴暂行条例》第十八条规定，现决定派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李卫东、张云维</w:t>
      </w:r>
      <w:ins w:id="22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等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</w:t>
      </w:r>
      <w:ins w:id="23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人</w:t>
        </w:r>
      </w:ins>
      <w:ins w:id="24" w:author="张帆" w:date="2023-12-26T17:19:00Z">
        <w:r>
          <w:rPr>
            <w:rFonts w:hint="eastAsia" w:ascii="仿宋_GB2312" w:hAnsi="仿宋" w:eastAsia="仿宋_GB2312"/>
            <w:sz w:val="32"/>
            <w:szCs w:val="32"/>
            <w:lang w:eastAsia="zh-CN"/>
          </w:rPr>
          <w:t>，于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2025</w:t>
      </w:r>
      <w:ins w:id="25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年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11</w:t>
      </w:r>
      <w:ins w:id="26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none"/>
            <w:lang w:val="en-US" w:eastAsia="zh-CN"/>
          </w:rPr>
          <w:t>月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19</w:t>
      </w:r>
      <w:ins w:id="27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none"/>
            <w:lang w:val="en-US" w:eastAsia="zh-CN"/>
          </w:rPr>
          <w:t>日</w:t>
        </w:r>
      </w:ins>
      <w:ins w:id="28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10</w:t>
      </w:r>
      <w:ins w:id="29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</w:t>
        </w:r>
      </w:ins>
      <w:ins w:id="30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时</w:t>
        </w:r>
      </w:ins>
      <w:ins w:id="31" w:author="张帆" w:date="2023-12-26T17:19:00Z">
        <w:r>
          <w:rPr>
            <w:rFonts w:hint="eastAsia" w:ascii="仿宋_GB2312" w:hAnsi="仿宋" w:eastAsia="仿宋_GB2312"/>
            <w:sz w:val="32"/>
            <w:szCs w:val="32"/>
            <w:lang w:eastAsia="zh-CN"/>
          </w:rPr>
          <w:t>在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国家税务总局天津市津南区税务局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小站税务所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</w:t>
      </w:r>
      <w:ins w:id="32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none"/>
            <w:lang w:eastAsia="zh-CN"/>
          </w:rPr>
          <w:t>对你单位</w:t>
        </w:r>
      </w:ins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2024</w:t>
      </w:r>
      <w:ins w:id="33" w:author="张帆" w:date="2023-12-26T17:19:00Z">
        <w:r>
          <w:rPr>
            <w:rFonts w:hint="eastAsia" w:ascii="仿宋_GB2312" w:hAnsi="宋体" w:eastAsia="仿宋_GB2312"/>
            <w:sz w:val="32"/>
            <w:szCs w:val="32"/>
          </w:rPr>
          <w:t>年</w:t>
        </w:r>
      </w:ins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6 </w:t>
      </w:r>
      <w:ins w:id="34" w:author="张帆" w:date="2023-12-26T17:19:00Z">
        <w:r>
          <w:rPr>
            <w:rFonts w:hint="eastAsia" w:ascii="仿宋_GB2312" w:hAnsi="宋体" w:eastAsia="仿宋_GB2312"/>
            <w:sz w:val="32"/>
            <w:szCs w:val="32"/>
          </w:rPr>
          <w:t>月至</w:t>
        </w:r>
      </w:ins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2024</w:t>
      </w:r>
      <w:ins w:id="35" w:author="张帆" w:date="2023-12-26T17:19:00Z">
        <w:r>
          <w:rPr>
            <w:rFonts w:hint="eastAsia" w:ascii="仿宋_GB2312" w:hAnsi="宋体" w:eastAsia="仿宋_GB2312"/>
            <w:sz w:val="32"/>
            <w:szCs w:val="32"/>
          </w:rPr>
          <w:t>年</w:t>
        </w:r>
      </w:ins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9 </w:t>
      </w:r>
      <w:ins w:id="36" w:author="张帆" w:date="2023-12-26T17:19:00Z">
        <w:r>
          <w:rPr>
            <w:rFonts w:hint="eastAsia" w:ascii="仿宋_GB2312" w:hAnsi="宋体" w:eastAsia="仿宋_GB2312"/>
            <w:sz w:val="32"/>
            <w:szCs w:val="32"/>
          </w:rPr>
          <w:t>月期间</w:t>
        </w:r>
      </w:ins>
      <w:ins w:id="37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</w:rPr>
          <w:t xml:space="preserve">  </w:t>
        </w:r>
      </w:ins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未按时给王玉含缴纳社会保险费</w:t>
      </w:r>
      <w:ins w:id="38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single"/>
            <w:lang w:val="en-US" w:eastAsia="zh-CN"/>
          </w:rPr>
          <w:t xml:space="preserve">  </w:t>
        </w:r>
      </w:ins>
      <w:ins w:id="39" w:author="张帆" w:date="2023-12-26T17:19:00Z">
        <w:r>
          <w:rPr>
            <w:rFonts w:hint="eastAsia" w:ascii="仿宋_GB2312" w:hAnsi="仿宋" w:eastAsia="仿宋_GB2312"/>
            <w:sz w:val="32"/>
            <w:szCs w:val="32"/>
            <w:u w:val="none"/>
            <w:lang w:eastAsia="zh-CN"/>
          </w:rPr>
          <w:t>方面</w:t>
        </w:r>
      </w:ins>
      <w:ins w:id="40" w:author="张帆" w:date="2023-12-26T17:19:00Z">
        <w:r>
          <w:rPr>
            <w:rFonts w:hint="eastAsia" w:ascii="仿宋_GB2312" w:hAnsi="宋体" w:eastAsia="仿宋_GB2312"/>
            <w:sz w:val="32"/>
            <w:szCs w:val="32"/>
            <w:lang w:eastAsia="zh-CN"/>
          </w:rPr>
          <w:t>进行</w:t>
        </w:r>
      </w:ins>
      <w:ins w:id="41" w:author="张帆" w:date="2023-12-26T17:19:00Z">
        <w:r>
          <w:rPr>
            <w:rFonts w:hint="eastAsia" w:ascii="仿宋_GB2312" w:hAnsi="宋体" w:eastAsia="仿宋_GB2312"/>
            <w:sz w:val="32"/>
            <w:szCs w:val="32"/>
          </w:rPr>
          <w:t>评估（检查），请予以配合，并</w:t>
        </w:r>
      </w:ins>
      <w:ins w:id="42" w:author="张帆" w:date="2023-12-26T17:19:00Z">
        <w:r>
          <w:rPr>
            <w:rFonts w:hint="eastAsia" w:ascii="仿宋_GB2312" w:hAnsi="宋体" w:eastAsia="仿宋_GB2312"/>
            <w:sz w:val="32"/>
            <w:szCs w:val="32"/>
            <w:lang w:eastAsia="zh-CN"/>
          </w:rPr>
          <w:t>按要求提供相关材料（清单附后）。</w:t>
        </w:r>
      </w:ins>
    </w:p>
    <w:p>
      <w:pPr>
        <w:rPr>
          <w:ins w:id="43" w:author="张帆" w:date="2023-12-26T17:19:00Z"/>
          <w:rFonts w:hint="eastAsia"/>
          <w:lang w:eastAsia="zh-CN"/>
        </w:rPr>
      </w:pPr>
    </w:p>
    <w:p>
      <w:pPr>
        <w:spacing w:line="360" w:lineRule="auto"/>
        <w:ind w:firstLine="640" w:firstLineChars="200"/>
        <w:rPr>
          <w:ins w:id="44" w:author="张帆" w:date="2023-12-26T17:19:00Z"/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ins w:id="45" w:author="张帆" w:date="2023-12-26T17:19:00Z"/>
          <w:rFonts w:hint="eastAsia" w:ascii="仿宋_GB2312" w:hAnsi="仿宋" w:eastAsia="仿宋_GB2312"/>
          <w:sz w:val="32"/>
          <w:szCs w:val="32"/>
          <w:lang w:eastAsia="zh-CN"/>
        </w:rPr>
      </w:pPr>
      <w:ins w:id="46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联 系 人：</w:t>
        </w:r>
      </w:ins>
      <w:r>
        <w:rPr>
          <w:rFonts w:hint="eastAsia" w:ascii="仿宋_GB2312" w:hAnsi="仿宋" w:eastAsia="仿宋_GB2312"/>
          <w:sz w:val="32"/>
          <w:szCs w:val="32"/>
          <w:lang w:eastAsia="zh-CN"/>
        </w:rPr>
        <w:t>张云维</w:t>
      </w:r>
    </w:p>
    <w:p>
      <w:pPr>
        <w:spacing w:line="360" w:lineRule="auto"/>
        <w:ind w:firstLine="640" w:firstLineChars="200"/>
        <w:rPr>
          <w:ins w:id="47" w:author="张帆" w:date="2023-12-26T17:19:00Z"/>
          <w:rFonts w:hint="default" w:ascii="仿宋_GB2312" w:hAnsi="仿宋" w:eastAsia="仿宋_GB2312"/>
          <w:sz w:val="32"/>
          <w:szCs w:val="32"/>
          <w:lang w:val="en-US" w:eastAsia="zh-CN"/>
        </w:rPr>
      </w:pPr>
      <w:ins w:id="48" w:author="张帆" w:date="2023-12-26T17:19:00Z">
        <w:r>
          <w:rPr>
            <w:rFonts w:hint="eastAsia" w:ascii="仿宋_GB2312" w:hAnsi="仿宋" w:eastAsia="仿宋_GB2312"/>
            <w:sz w:val="32"/>
            <w:szCs w:val="32"/>
          </w:rPr>
          <w:t>联系电话：</w:t>
        </w:r>
      </w:ins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88630799</w:t>
      </w:r>
    </w:p>
    <w:p>
      <w:pPr>
        <w:spacing w:line="360" w:lineRule="auto"/>
        <w:ind w:firstLine="640" w:firstLineChars="200"/>
        <w:rPr>
          <w:ins w:id="49" w:author="刘岩军" w:date="2023-12-26T23:37:00Z"/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ins w:id="50" w:author="张帆" w:date="2023-12-26T17:19:00Z"/>
          <w:rFonts w:hint="eastAsia"/>
        </w:rPr>
      </w:pPr>
    </w:p>
    <w:p>
      <w:pPr>
        <w:spacing w:line="360" w:lineRule="auto"/>
        <w:ind w:firstLine="1600" w:firstLineChars="500"/>
        <w:jc w:val="left"/>
        <w:rPr>
          <w:ins w:id="51" w:author="张帆" w:date="2023-12-26T17:19:00Z"/>
          <w:rFonts w:hint="eastAsia" w:ascii="仿宋_GB2312" w:hAnsi="宋体" w:eastAsia="仿宋_GB2312"/>
          <w:sz w:val="32"/>
          <w:szCs w:val="32"/>
        </w:rPr>
      </w:pPr>
      <w:ins w:id="52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</w:rPr>
          <w:t xml:space="preserve"> </w:t>
        </w:r>
      </w:ins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>国家税务总局天津市津南区税务局小站税务所</w:t>
      </w:r>
    </w:p>
    <w:p>
      <w:pPr>
        <w:ind w:right="420"/>
        <w:rPr>
          <w:ins w:id="53" w:author="张帆" w:date="2023-12-26T17:19:00Z"/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ins w:id="54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</w:rPr>
          <w:t xml:space="preserve">                    </w:t>
        </w:r>
      </w:ins>
      <w:ins w:id="55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  <w:lang w:val="en-US" w:eastAsia="zh-CN"/>
          </w:rPr>
          <w:t xml:space="preserve">         </w:t>
        </w:r>
      </w:ins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</w:t>
      </w:r>
      <w:ins w:id="56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  <w:lang w:val="en-US" w:eastAsia="zh-CN"/>
          </w:rPr>
          <w:t xml:space="preserve"> </w:t>
        </w:r>
      </w:ins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2025</w:t>
      </w:r>
      <w:ins w:id="57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年</w:t>
        </w:r>
      </w:ins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  <w:lang w:val="en-US" w:eastAsia="zh-CN"/>
        </w:rPr>
        <w:t>11</w:t>
      </w:r>
      <w:ins w:id="58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月</w:t>
        </w:r>
      </w:ins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highlight w:val="none"/>
          <w:lang w:val="en-US" w:eastAsia="zh-CN"/>
        </w:rPr>
        <w:t>14</w:t>
      </w:r>
      <w:ins w:id="59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日</w:t>
        </w:r>
      </w:ins>
    </w:p>
    <w:p>
      <w:pPr>
        <w:spacing w:line="560" w:lineRule="exact"/>
        <w:jc w:val="both"/>
        <w:rPr>
          <w:ins w:id="60" w:author="张帆" w:date="2023-12-26T17:19:00Z"/>
          <w:rFonts w:hint="eastAsia" w:ascii="仿宋" w:hAnsi="仿宋" w:eastAsia="仿宋"/>
          <w:sz w:val="24"/>
          <w:szCs w:val="24"/>
        </w:rPr>
      </w:pPr>
    </w:p>
    <w:p>
      <w:pPr>
        <w:pStyle w:val="2"/>
        <w:rPr>
          <w:ins w:id="61" w:author="张帆" w:date="2023-12-26T17:19:00Z"/>
          <w:rFonts w:hint="eastAsia" w:ascii="仿宋" w:hAnsi="仿宋" w:eastAsia="仿宋"/>
          <w:sz w:val="24"/>
          <w:szCs w:val="24"/>
        </w:rPr>
      </w:pPr>
    </w:p>
    <w:p>
      <w:pPr>
        <w:rPr>
          <w:ins w:id="62" w:author="张帆" w:date="2023-12-26T17:19:00Z"/>
          <w:rFonts w:hint="eastAsia" w:ascii="仿宋" w:hAnsi="仿宋" w:eastAsia="仿宋"/>
          <w:sz w:val="24"/>
          <w:szCs w:val="24"/>
        </w:rPr>
      </w:pPr>
    </w:p>
    <w:p>
      <w:pPr>
        <w:spacing w:line="360" w:lineRule="auto"/>
        <w:jc w:val="center"/>
        <w:rPr>
          <w:ins w:id="63" w:author="张帆" w:date="2023-12-26T17:19:00Z"/>
          <w:rFonts w:hint="eastAsia"/>
          <w:b/>
          <w:sz w:val="44"/>
          <w:szCs w:val="44"/>
          <w:lang w:eastAsia="zh-CN"/>
        </w:rPr>
      </w:pPr>
      <w:ins w:id="64" w:author="张帆" w:date="2023-12-26T17:19:00Z">
        <w:r>
          <w:rPr>
            <w:rFonts w:hint="eastAsia"/>
            <w:b/>
            <w:color w:val="auto"/>
            <w:sz w:val="44"/>
            <w:szCs w:val="44"/>
          </w:rPr>
          <w:t>评估（检查）</w:t>
        </w:r>
      </w:ins>
      <w:ins w:id="65" w:author="张帆" w:date="2023-12-26T17:19:00Z">
        <w:r>
          <w:rPr>
            <w:rFonts w:hint="eastAsia"/>
            <w:b/>
            <w:color w:val="auto"/>
            <w:sz w:val="44"/>
            <w:szCs w:val="44"/>
            <w:lang w:eastAsia="zh-CN"/>
          </w:rPr>
          <w:t>资料报备清单</w:t>
        </w:r>
      </w:ins>
    </w:p>
    <w:p>
      <w:pPr>
        <w:pStyle w:val="2"/>
        <w:rPr>
          <w:ins w:id="66" w:author="张帆" w:date="2023-12-26T17:19:00Z"/>
          <w:rFonts w:hint="eastAsia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ins w:id="67" w:author="张帆" w:date="2023-12-26T17:19:00Z"/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ins w:id="68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z w:val="32"/>
            <w:szCs w:val="32"/>
            <w:lang w:val="en-US" w:eastAsia="zh-CN"/>
          </w:rPr>
          <w:t>1.</w:t>
        </w:r>
      </w:ins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关于王玉含的用工及工资相关证明材料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ins w:id="69" w:author="张帆" w:date="2023-12-26T17:19:00Z"/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ins w:id="70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z w:val="32"/>
            <w:szCs w:val="32"/>
            <w:lang w:val="en-US" w:eastAsia="zh-CN"/>
          </w:rPr>
          <w:t>2.</w:t>
        </w:r>
      </w:ins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关于王玉含的社保登记相关证明材料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ins w:id="71" w:author="张帆" w:date="2023-12-26T17:19:00Z"/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ins w:id="72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z w:val="32"/>
            <w:szCs w:val="32"/>
            <w:lang w:val="en-US" w:eastAsia="zh-CN"/>
          </w:rPr>
          <w:t>3.</w:t>
        </w:r>
      </w:ins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其他相关证明材料</w:t>
      </w:r>
    </w:p>
    <w:p>
      <w:pPr>
        <w:pStyle w:val="2"/>
        <w:rPr>
          <w:ins w:id="73" w:author="张帆" w:date="2023-12-26T17:19:00Z"/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ins w:id="74" w:author="张帆" w:date="2023-12-26T17:19:00Z"/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ins w:id="75" w:author="张帆" w:date="2023-12-26T17:19:00Z">
        <w:r>
          <w:rPr>
            <w:rFonts w:hint="eastAsia" w:ascii="仿宋_GB2312" w:hAnsi="仿宋_GB2312" w:eastAsia="仿宋_GB2312" w:cs="仿宋_GB2312"/>
            <w:b w:val="0"/>
            <w:bCs/>
            <w:sz w:val="32"/>
            <w:szCs w:val="32"/>
            <w:lang w:val="en-US" w:eastAsia="zh-CN"/>
          </w:rPr>
          <w:t>注：复印件一律用A4纸单面复印并加盖公章。</w:t>
        </w:r>
      </w:ins>
    </w:p>
    <w:p>
      <w:pPr>
        <w:rPr>
          <w:ins w:id="76" w:author="张帆" w:date="2023-12-26T17:19:00Z"/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ins w:id="77" w:author="张帆" w:date="2023-12-26T17:19:00Z"/>
          <w:rFonts w:hint="eastAsia"/>
          <w:lang w:val="en-US" w:eastAsia="zh-CN"/>
        </w:rPr>
      </w:pPr>
    </w:p>
    <w:p>
      <w:pPr>
        <w:rPr>
          <w:ins w:id="78" w:author="张帆" w:date="2023-12-26T17:19:00Z"/>
          <w:rFonts w:hint="eastAsia"/>
          <w:lang w:val="en-US" w:eastAsia="zh-CN"/>
        </w:rPr>
      </w:pPr>
    </w:p>
    <w:p>
      <w:pPr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</w:t>
      </w:r>
      <w:r>
        <w:rPr>
          <w:rFonts w:hint="eastAsia" w:ascii="仿宋" w:hAnsi="仿宋" w:eastAsia="仿宋" w:cs="仿宋"/>
          <w:sz w:val="32"/>
          <w:szCs w:val="32"/>
        </w:rPr>
        <w:t>家税务总局天津市津南区税务局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小站</w:t>
      </w:r>
      <w:r>
        <w:rPr>
          <w:rFonts w:hint="eastAsia" w:ascii="仿宋" w:hAnsi="仿宋" w:eastAsia="仿宋" w:cs="仿宋"/>
          <w:sz w:val="32"/>
          <w:szCs w:val="32"/>
        </w:rPr>
        <w:t>税务所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ins w:id="79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</w:rPr>
          <w:t xml:space="preserve">                    </w:t>
        </w:r>
      </w:ins>
      <w:ins w:id="80" w:author="张帆" w:date="2023-12-26T17:19:00Z">
        <w:r>
          <w:rPr>
            <w:rFonts w:hint="eastAsia" w:ascii="宋体" w:hAnsi="宋体" w:eastAsia="仿宋_GB2312"/>
            <w:snapToGrid w:val="0"/>
            <w:color w:val="000000"/>
            <w:sz w:val="32"/>
            <w:szCs w:val="32"/>
            <w:lang w:val="en-US" w:eastAsia="zh-CN"/>
          </w:rPr>
          <w:t xml:space="preserve">         </w:t>
        </w:r>
      </w:ins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2025</w:t>
      </w:r>
      <w:ins w:id="81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年</w:t>
        </w:r>
      </w:ins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11</w:t>
      </w:r>
      <w:ins w:id="82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月</w:t>
        </w:r>
      </w:ins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14</w:t>
      </w:r>
      <w:ins w:id="83" w:author="张帆" w:date="2023-12-26T17:19:00Z">
        <w:r>
          <w:rPr>
            <w:rFonts w:hint="eastAsia" w:ascii="仿宋_GB2312" w:hAnsi="宋体" w:eastAsia="仿宋_GB2312"/>
            <w:snapToGrid w:val="0"/>
            <w:color w:val="000000"/>
            <w:sz w:val="32"/>
            <w:szCs w:val="32"/>
          </w:rPr>
          <w:t>日</w:t>
        </w:r>
      </w:ins>
    </w:p>
    <w:p>
      <w:pPr>
        <w:pStyle w:val="2"/>
        <w:rPr>
          <w:ins w:id="84" w:author="张帆" w:date="2023-12-26T17:19:00Z"/>
          <w:rFonts w:hint="default"/>
          <w:lang w:val="en-US" w:eastAsia="zh-CN"/>
        </w:rPr>
      </w:pPr>
    </w:p>
    <w:p>
      <w:pPr>
        <w:rPr>
          <w:ins w:id="85" w:author="张帆" w:date="2023-12-26T17:19:00Z"/>
          <w:rFonts w:hint="default"/>
          <w:lang w:val="en-US" w:eastAsia="zh-CN"/>
        </w:rPr>
      </w:pPr>
    </w:p>
    <w:p>
      <w:pPr>
        <w:pStyle w:val="2"/>
        <w:rPr>
          <w:ins w:id="86" w:author="张帆" w:date="2023-12-26T17:19:00Z"/>
          <w:rFonts w:hint="default"/>
          <w:lang w:val="en-US" w:eastAsia="zh-CN"/>
        </w:rPr>
      </w:pPr>
    </w:p>
    <w:p>
      <w:pPr>
        <w:rPr>
          <w:ins w:id="87" w:author="张帆" w:date="2023-12-26T17:19:00Z"/>
          <w:rFonts w:hint="default"/>
          <w:lang w:val="en-US" w:eastAsia="zh-CN"/>
        </w:rPr>
      </w:pPr>
    </w:p>
    <w:p>
      <w:pPr>
        <w:pStyle w:val="2"/>
        <w:rPr>
          <w:ins w:id="88" w:author="张帆" w:date="2023-12-26T17:19:00Z"/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ins w:id="89" w:author="张帆" w:date="2023-12-26T17:19:00Z"/>
          <w:rFonts w:hint="default"/>
          <w:lang w:val="en-US" w:eastAsia="zh-CN"/>
        </w:rPr>
      </w:pPr>
    </w:p>
    <w:p>
      <w:pPr>
        <w:rPr>
          <w:ins w:id="90" w:author="张帆" w:date="2023-12-26T17:19:00Z"/>
          <w:rFonts w:hint="default"/>
          <w:lang w:val="en-US" w:eastAsia="zh-CN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pStyle w:val="2"/>
        <w:rPr>
          <w:ins w:id="91" w:author="张帆" w:date="2023-12-26T17:19:00Z"/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帆">
    <w15:presenceInfo w15:providerId="None" w15:userId="张帆"/>
  </w15:person>
  <w15:person w15:author="刘岩军">
    <w15:presenceInfo w15:providerId="None" w15:userId="刘岩军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50DE1"/>
    <w:rsid w:val="013E4979"/>
    <w:rsid w:val="2B25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2025-11-14T07:29:00Z</dcterms:created>
  <dc:creator>张会暄</dc:creator>
  <cp:lastModifiedBy>陈雪蓉</cp:lastModifiedBy>
  <dcterms:modified xsi:type="dcterms:W3CDTF">2025-11-17T00:36:19Z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